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8242A8F" w14:textId="77777777" w:rsidR="005916EC" w:rsidRPr="008859F8" w:rsidRDefault="00816209">
      <w:pPr>
        <w:jc w:val="center"/>
        <w:rPr>
          <w:rFonts w:asciiTheme="minorHAnsi" w:hAnsiTheme="minorHAnsi" w:cs="Times New Roman"/>
          <w:b/>
          <w:sz w:val="24"/>
          <w:szCs w:val="24"/>
        </w:rPr>
      </w:pPr>
      <w:r w:rsidRPr="008859F8">
        <w:rPr>
          <w:rFonts w:asciiTheme="minorHAnsi" w:hAnsiTheme="minorHAnsi" w:cs="Times New Roman"/>
          <w:sz w:val="32"/>
          <w:szCs w:val="32"/>
        </w:rPr>
        <w:t>SMILE Teacher Workshop 2013</w:t>
      </w:r>
    </w:p>
    <w:p w14:paraId="4E819242" w14:textId="77777777" w:rsidR="005916EC" w:rsidRPr="008859F8" w:rsidRDefault="00E94A5F">
      <w:pPr>
        <w:jc w:val="center"/>
        <w:rPr>
          <w:rFonts w:asciiTheme="minorHAnsi" w:hAnsiTheme="minorHAnsi" w:cs="Times New Roman"/>
          <w:sz w:val="24"/>
          <w:szCs w:val="24"/>
        </w:rPr>
      </w:pPr>
      <w:r w:rsidRPr="008859F8">
        <w:rPr>
          <w:rFonts w:asciiTheme="minorHAnsi" w:hAnsiTheme="minorHAnsi" w:cs="Times New Roman"/>
          <w:b/>
          <w:sz w:val="24"/>
          <w:szCs w:val="24"/>
        </w:rPr>
        <w:t xml:space="preserve"> </w:t>
      </w:r>
    </w:p>
    <w:p w14:paraId="5BD4BB14" w14:textId="77777777" w:rsidR="005916EC" w:rsidRPr="008859F8" w:rsidRDefault="008859F8">
      <w:pPr>
        <w:jc w:val="center"/>
        <w:rPr>
          <w:rFonts w:asciiTheme="minorHAnsi" w:hAnsiTheme="minorHAnsi" w:cs="Times New Roman"/>
          <w:sz w:val="32"/>
          <w:szCs w:val="32"/>
        </w:rPr>
      </w:pPr>
      <w:r>
        <w:rPr>
          <w:rFonts w:asciiTheme="minorHAnsi" w:hAnsiTheme="minorHAnsi" w:cs="Times New Roman"/>
          <w:b/>
          <w:sz w:val="32"/>
          <w:szCs w:val="32"/>
        </w:rPr>
        <w:t>Activity – Carbon F</w:t>
      </w:r>
      <w:r w:rsidR="00E94A5F" w:rsidRPr="008859F8">
        <w:rPr>
          <w:rFonts w:asciiTheme="minorHAnsi" w:hAnsiTheme="minorHAnsi" w:cs="Times New Roman"/>
          <w:b/>
          <w:sz w:val="32"/>
          <w:szCs w:val="32"/>
        </w:rPr>
        <w:t>ootprint</w:t>
      </w:r>
    </w:p>
    <w:tbl>
      <w:tblPr>
        <w:tblW w:w="9180" w:type="dxa"/>
        <w:tblInd w:w="90" w:type="dxa"/>
        <w:tblBorders>
          <w:top w:val="single" w:sz="40" w:space="0" w:color="000000"/>
          <w:left w:val="single" w:sz="40" w:space="0" w:color="000000"/>
          <w:bottom w:val="single" w:sz="40" w:space="0" w:color="000000"/>
          <w:right w:val="single" w:sz="40" w:space="0" w:color="000000"/>
          <w:insideH w:val="single" w:sz="40" w:space="0" w:color="000000"/>
          <w:insideV w:val="single" w:sz="40" w:space="0" w:color="000000"/>
        </w:tblBorders>
        <w:tblLayout w:type="fixed"/>
        <w:tblCellMar>
          <w:left w:w="10" w:type="dxa"/>
          <w:right w:w="10" w:type="dxa"/>
        </w:tblCellMar>
        <w:tblLook w:val="0000" w:firstRow="0" w:lastRow="0" w:firstColumn="0" w:lastColumn="0" w:noHBand="0" w:noVBand="0"/>
      </w:tblPr>
      <w:tblGrid>
        <w:gridCol w:w="3555"/>
        <w:gridCol w:w="5625"/>
      </w:tblGrid>
      <w:tr w:rsidR="005916EC" w:rsidRPr="008859F8" w14:paraId="5DB1BBD8" w14:textId="77777777">
        <w:tc>
          <w:tcPr>
            <w:tcW w:w="3555" w:type="dxa"/>
            <w:tcMar>
              <w:top w:w="100" w:type="dxa"/>
              <w:left w:w="100" w:type="dxa"/>
              <w:bottom w:w="100" w:type="dxa"/>
              <w:right w:w="100" w:type="dxa"/>
            </w:tcMar>
          </w:tcPr>
          <w:p w14:paraId="0B19C496" w14:textId="77777777" w:rsidR="005916EC" w:rsidRPr="008859F8" w:rsidRDefault="00E94A5F">
            <w:pPr>
              <w:ind w:left="240" w:right="140"/>
              <w:rPr>
                <w:rFonts w:asciiTheme="minorHAnsi" w:hAnsiTheme="minorHAnsi" w:cs="Times New Roman"/>
                <w:sz w:val="24"/>
                <w:szCs w:val="24"/>
              </w:rPr>
            </w:pPr>
            <w:r w:rsidRPr="008859F8">
              <w:rPr>
                <w:rFonts w:asciiTheme="minorHAnsi" w:hAnsiTheme="minorHAnsi" w:cs="Times New Roman"/>
                <w:b/>
                <w:sz w:val="24"/>
                <w:szCs w:val="24"/>
              </w:rPr>
              <w:t xml:space="preserve">Time needed: </w:t>
            </w:r>
            <w:r w:rsidRPr="008859F8">
              <w:rPr>
                <w:rFonts w:asciiTheme="minorHAnsi" w:hAnsiTheme="minorHAnsi" w:cs="Times New Roman"/>
                <w:sz w:val="24"/>
                <w:szCs w:val="24"/>
              </w:rPr>
              <w:t>50 min</w:t>
            </w:r>
          </w:p>
          <w:p w14:paraId="76976B8E" w14:textId="77777777" w:rsidR="005916EC" w:rsidRPr="008859F8" w:rsidRDefault="00E94A5F">
            <w:pPr>
              <w:ind w:left="240" w:right="140"/>
              <w:rPr>
                <w:rFonts w:asciiTheme="minorHAnsi" w:hAnsiTheme="minorHAnsi" w:cs="Times New Roman"/>
                <w:sz w:val="24"/>
                <w:szCs w:val="24"/>
              </w:rPr>
            </w:pPr>
            <w:r w:rsidRPr="008859F8">
              <w:rPr>
                <w:rFonts w:asciiTheme="minorHAnsi" w:hAnsiTheme="minorHAnsi" w:cs="Times New Roman"/>
                <w:b/>
                <w:sz w:val="24"/>
                <w:szCs w:val="24"/>
              </w:rPr>
              <w:t xml:space="preserve"> </w:t>
            </w:r>
          </w:p>
          <w:p w14:paraId="2A062837" w14:textId="77777777" w:rsidR="005916EC" w:rsidRPr="008859F8" w:rsidRDefault="00E94A5F">
            <w:pPr>
              <w:ind w:left="240" w:right="140"/>
              <w:rPr>
                <w:rFonts w:asciiTheme="minorHAnsi" w:hAnsiTheme="minorHAnsi" w:cs="Times New Roman"/>
                <w:sz w:val="24"/>
                <w:szCs w:val="24"/>
              </w:rPr>
            </w:pPr>
            <w:r w:rsidRPr="008859F8">
              <w:rPr>
                <w:rFonts w:asciiTheme="minorHAnsi" w:hAnsiTheme="minorHAnsi" w:cs="Times New Roman"/>
                <w:b/>
                <w:sz w:val="24"/>
                <w:szCs w:val="24"/>
              </w:rPr>
              <w:t>Goal:</w:t>
            </w:r>
            <w:r w:rsidRPr="008859F8">
              <w:rPr>
                <w:rFonts w:asciiTheme="minorHAnsi" w:hAnsiTheme="minorHAnsi" w:cs="Times New Roman"/>
                <w:sz w:val="24"/>
                <w:szCs w:val="24"/>
              </w:rPr>
              <w:t xml:space="preserve"> Students will discover how their life choices influence their carbon footprint and how they can lower it</w:t>
            </w:r>
            <w:r w:rsidR="00385648" w:rsidRPr="008859F8">
              <w:rPr>
                <w:rFonts w:asciiTheme="minorHAnsi" w:hAnsiTheme="minorHAnsi" w:cs="Times New Roman"/>
                <w:sz w:val="24"/>
                <w:szCs w:val="24"/>
              </w:rPr>
              <w:t>.</w:t>
            </w:r>
            <w:r w:rsidRPr="008859F8">
              <w:rPr>
                <w:rFonts w:asciiTheme="minorHAnsi" w:hAnsiTheme="minorHAnsi" w:cs="Times New Roman"/>
                <w:b/>
                <w:sz w:val="24"/>
                <w:szCs w:val="24"/>
              </w:rPr>
              <w:t xml:space="preserve">  </w:t>
            </w:r>
          </w:p>
        </w:tc>
        <w:tc>
          <w:tcPr>
            <w:tcW w:w="5625" w:type="dxa"/>
            <w:tcMar>
              <w:top w:w="100" w:type="dxa"/>
              <w:left w:w="100" w:type="dxa"/>
              <w:bottom w:w="100" w:type="dxa"/>
              <w:right w:w="100" w:type="dxa"/>
            </w:tcMar>
          </w:tcPr>
          <w:p w14:paraId="494182BF" w14:textId="77777777" w:rsidR="005916EC" w:rsidRPr="008859F8" w:rsidRDefault="00E94A5F">
            <w:pPr>
              <w:ind w:left="240" w:right="140"/>
              <w:rPr>
                <w:rFonts w:asciiTheme="minorHAnsi" w:hAnsiTheme="minorHAnsi" w:cs="Times New Roman"/>
                <w:sz w:val="24"/>
                <w:szCs w:val="24"/>
              </w:rPr>
            </w:pPr>
            <w:r w:rsidRPr="008859F8">
              <w:rPr>
                <w:rFonts w:asciiTheme="minorHAnsi" w:hAnsiTheme="minorHAnsi" w:cs="Times New Roman"/>
                <w:b/>
                <w:sz w:val="24"/>
                <w:szCs w:val="24"/>
              </w:rPr>
              <w:t>Materials needed:</w:t>
            </w:r>
          </w:p>
          <w:p w14:paraId="7141BF23" w14:textId="77777777" w:rsidR="005916EC" w:rsidRPr="008859F8" w:rsidRDefault="00E94A5F">
            <w:pPr>
              <w:numPr>
                <w:ilvl w:val="0"/>
                <w:numId w:val="5"/>
              </w:numPr>
              <w:ind w:right="140" w:hanging="359"/>
              <w:rPr>
                <w:rFonts w:asciiTheme="minorHAnsi" w:hAnsiTheme="minorHAnsi" w:cs="Times New Roman"/>
                <w:sz w:val="24"/>
                <w:szCs w:val="24"/>
              </w:rPr>
            </w:pPr>
            <w:r w:rsidRPr="008859F8">
              <w:rPr>
                <w:rFonts w:asciiTheme="minorHAnsi" w:hAnsiTheme="minorHAnsi" w:cs="Times New Roman"/>
                <w:sz w:val="24"/>
                <w:szCs w:val="24"/>
              </w:rPr>
              <w:t>Computer with internet access</w:t>
            </w:r>
          </w:p>
          <w:p w14:paraId="024E952F" w14:textId="77777777" w:rsidR="00385648" w:rsidRPr="008859F8" w:rsidRDefault="00385648">
            <w:pPr>
              <w:numPr>
                <w:ilvl w:val="0"/>
                <w:numId w:val="5"/>
              </w:numPr>
              <w:ind w:right="140" w:hanging="359"/>
              <w:rPr>
                <w:rFonts w:asciiTheme="minorHAnsi" w:hAnsiTheme="minorHAnsi" w:cs="Times New Roman"/>
                <w:sz w:val="24"/>
                <w:szCs w:val="24"/>
              </w:rPr>
            </w:pPr>
            <w:r w:rsidRPr="008859F8">
              <w:rPr>
                <w:rFonts w:asciiTheme="minorHAnsi" w:hAnsiTheme="minorHAnsi" w:cs="Times New Roman"/>
                <w:sz w:val="24"/>
                <w:szCs w:val="24"/>
              </w:rPr>
              <w:t>Worksheet(s)</w:t>
            </w:r>
          </w:p>
          <w:p w14:paraId="1BBDDC1B" w14:textId="77777777" w:rsidR="005916EC" w:rsidRPr="008859F8" w:rsidRDefault="005916EC">
            <w:pPr>
              <w:ind w:left="960" w:right="140" w:hanging="359"/>
              <w:rPr>
                <w:rFonts w:asciiTheme="minorHAnsi" w:hAnsiTheme="minorHAnsi" w:cs="Times New Roman"/>
                <w:sz w:val="24"/>
                <w:szCs w:val="24"/>
              </w:rPr>
            </w:pPr>
          </w:p>
        </w:tc>
      </w:tr>
    </w:tbl>
    <w:p w14:paraId="06803B9E" w14:textId="77777777" w:rsidR="005916EC" w:rsidRPr="008859F8" w:rsidRDefault="00E94A5F">
      <w:pPr>
        <w:jc w:val="center"/>
        <w:rPr>
          <w:rFonts w:asciiTheme="minorHAnsi" w:hAnsiTheme="minorHAnsi" w:cs="Times New Roman"/>
          <w:sz w:val="24"/>
          <w:szCs w:val="24"/>
        </w:rPr>
      </w:pPr>
      <w:r w:rsidRPr="008859F8">
        <w:rPr>
          <w:rFonts w:asciiTheme="minorHAnsi" w:hAnsiTheme="minorHAnsi" w:cs="Times New Roman"/>
          <w:b/>
          <w:sz w:val="24"/>
          <w:szCs w:val="24"/>
        </w:rPr>
        <w:t xml:space="preserve"> </w:t>
      </w:r>
    </w:p>
    <w:p w14:paraId="007BD054" w14:textId="77777777" w:rsidR="005916EC" w:rsidRPr="008859F8" w:rsidRDefault="00E94A5F">
      <w:pPr>
        <w:rPr>
          <w:rFonts w:asciiTheme="minorHAnsi" w:hAnsiTheme="minorHAnsi" w:cs="Times New Roman"/>
          <w:sz w:val="24"/>
          <w:szCs w:val="24"/>
        </w:rPr>
      </w:pPr>
      <w:r w:rsidRPr="008859F8">
        <w:rPr>
          <w:rFonts w:asciiTheme="minorHAnsi" w:hAnsiTheme="minorHAnsi" w:cs="Times New Roman"/>
          <w:b/>
          <w:sz w:val="24"/>
          <w:szCs w:val="24"/>
          <w:u w:val="single"/>
        </w:rPr>
        <w:t>Introduction</w:t>
      </w:r>
      <w:r w:rsidRPr="008859F8">
        <w:rPr>
          <w:rFonts w:asciiTheme="minorHAnsi" w:hAnsiTheme="minorHAnsi" w:cs="Times New Roman"/>
          <w:b/>
          <w:sz w:val="24"/>
          <w:szCs w:val="24"/>
        </w:rPr>
        <w:t xml:space="preserve">: </w:t>
      </w:r>
      <w:r w:rsidR="00EB00BB" w:rsidRPr="008859F8">
        <w:rPr>
          <w:rFonts w:asciiTheme="minorHAnsi" w:hAnsiTheme="minorHAnsi" w:cs="Times New Roman"/>
          <w:sz w:val="24"/>
          <w:szCs w:val="24"/>
        </w:rPr>
        <w:t>Global warming</w:t>
      </w:r>
      <w:r w:rsidRPr="008859F8">
        <w:rPr>
          <w:rFonts w:asciiTheme="minorHAnsi" w:hAnsiTheme="minorHAnsi" w:cs="Times New Roman"/>
          <w:sz w:val="24"/>
          <w:szCs w:val="24"/>
        </w:rPr>
        <w:t xml:space="preserve"> is a serious problem for our generation and the generations to come. </w:t>
      </w:r>
      <w:r w:rsidR="00EB00BB" w:rsidRPr="008859F8">
        <w:rPr>
          <w:rFonts w:asciiTheme="minorHAnsi" w:hAnsiTheme="minorHAnsi" w:cs="Times New Roman"/>
          <w:sz w:val="24"/>
          <w:szCs w:val="24"/>
        </w:rPr>
        <w:t xml:space="preserve">Global warming is </w:t>
      </w:r>
      <w:r w:rsidR="008E4AE6" w:rsidRPr="008859F8">
        <w:rPr>
          <w:rFonts w:asciiTheme="minorHAnsi" w:hAnsiTheme="minorHAnsi" w:cs="Times New Roman"/>
          <w:sz w:val="24"/>
          <w:szCs w:val="24"/>
        </w:rPr>
        <w:t xml:space="preserve">an </w:t>
      </w:r>
      <w:r w:rsidR="00EB00BB" w:rsidRPr="008859F8">
        <w:rPr>
          <w:rFonts w:asciiTheme="minorHAnsi" w:hAnsiTheme="minorHAnsi" w:cs="Times New Roman"/>
          <w:sz w:val="24"/>
          <w:szCs w:val="24"/>
        </w:rPr>
        <w:t>increas</w:t>
      </w:r>
      <w:r w:rsidR="009A5A33" w:rsidRPr="008859F8">
        <w:rPr>
          <w:rFonts w:asciiTheme="minorHAnsi" w:hAnsiTheme="minorHAnsi" w:cs="Times New Roman"/>
          <w:sz w:val="24"/>
          <w:szCs w:val="24"/>
        </w:rPr>
        <w:t>ing in the</w:t>
      </w:r>
      <w:r w:rsidR="00EB00BB" w:rsidRPr="008859F8">
        <w:rPr>
          <w:rFonts w:asciiTheme="minorHAnsi" w:hAnsiTheme="minorHAnsi" w:cs="Times New Roman"/>
          <w:sz w:val="24"/>
          <w:szCs w:val="24"/>
        </w:rPr>
        <w:t xml:space="preserve"> temperature </w:t>
      </w:r>
      <w:r w:rsidR="009A5A33" w:rsidRPr="008859F8">
        <w:rPr>
          <w:rFonts w:asciiTheme="minorHAnsi" w:hAnsiTheme="minorHAnsi" w:cs="Times New Roman"/>
          <w:sz w:val="24"/>
          <w:szCs w:val="24"/>
        </w:rPr>
        <w:t>of the</w:t>
      </w:r>
      <w:r w:rsidR="00EB00BB" w:rsidRPr="008859F8">
        <w:rPr>
          <w:rFonts w:asciiTheme="minorHAnsi" w:hAnsiTheme="minorHAnsi" w:cs="Times New Roman"/>
          <w:sz w:val="24"/>
          <w:szCs w:val="24"/>
        </w:rPr>
        <w:t xml:space="preserve"> earth’s atmosphere</w:t>
      </w:r>
      <w:r w:rsidR="008E4AE6" w:rsidRPr="008859F8">
        <w:rPr>
          <w:rFonts w:asciiTheme="minorHAnsi" w:hAnsiTheme="minorHAnsi" w:cs="Times New Roman"/>
          <w:sz w:val="24"/>
          <w:szCs w:val="24"/>
        </w:rPr>
        <w:t>, which has increased by 1.4 °F since 1900.</w:t>
      </w:r>
      <w:r w:rsidR="00710551" w:rsidRPr="008859F8">
        <w:rPr>
          <w:rFonts w:asciiTheme="minorHAnsi" w:hAnsiTheme="minorHAnsi" w:cs="Times New Roman"/>
          <w:sz w:val="24"/>
          <w:szCs w:val="24"/>
        </w:rPr>
        <w:t xml:space="preserve"> Even though this </w:t>
      </w:r>
      <w:r w:rsidR="00B121EF" w:rsidRPr="008859F8">
        <w:rPr>
          <w:rFonts w:asciiTheme="minorHAnsi" w:hAnsiTheme="minorHAnsi" w:cs="Times New Roman"/>
          <w:sz w:val="24"/>
          <w:szCs w:val="24"/>
        </w:rPr>
        <w:t xml:space="preserve">change </w:t>
      </w:r>
      <w:r w:rsidR="00710551" w:rsidRPr="008859F8">
        <w:rPr>
          <w:rFonts w:asciiTheme="minorHAnsi" w:hAnsiTheme="minorHAnsi" w:cs="Times New Roman"/>
          <w:sz w:val="24"/>
          <w:szCs w:val="24"/>
        </w:rPr>
        <w:t xml:space="preserve">may seem insignificant, this temperature change </w:t>
      </w:r>
      <w:r w:rsidR="000A5311" w:rsidRPr="008859F8">
        <w:rPr>
          <w:rFonts w:asciiTheme="minorHAnsi" w:hAnsiTheme="minorHAnsi" w:cs="Times New Roman"/>
          <w:sz w:val="24"/>
          <w:szCs w:val="24"/>
        </w:rPr>
        <w:t>is believed to already be causing climate change in some parts of the world.</w:t>
      </w:r>
      <w:r w:rsidR="00710551" w:rsidRPr="008859F8">
        <w:rPr>
          <w:rFonts w:asciiTheme="minorHAnsi" w:hAnsiTheme="minorHAnsi" w:cs="Times New Roman"/>
          <w:sz w:val="24"/>
          <w:szCs w:val="24"/>
        </w:rPr>
        <w:t xml:space="preserve"> </w:t>
      </w:r>
      <w:r w:rsidR="008E4AE6" w:rsidRPr="008859F8">
        <w:rPr>
          <w:rFonts w:asciiTheme="minorHAnsi" w:hAnsiTheme="minorHAnsi" w:cs="Times New Roman"/>
          <w:sz w:val="24"/>
          <w:szCs w:val="24"/>
        </w:rPr>
        <w:t xml:space="preserve"> S</w:t>
      </w:r>
      <w:r w:rsidRPr="008859F8">
        <w:rPr>
          <w:rFonts w:asciiTheme="minorHAnsi" w:hAnsiTheme="minorHAnsi" w:cs="Times New Roman"/>
          <w:sz w:val="24"/>
          <w:szCs w:val="24"/>
        </w:rPr>
        <w:t xml:space="preserve">teps can be taken to educate future generations on the </w:t>
      </w:r>
      <w:r w:rsidR="00806858" w:rsidRPr="008859F8">
        <w:rPr>
          <w:rFonts w:asciiTheme="minorHAnsi" w:hAnsiTheme="minorHAnsi" w:cs="Times New Roman"/>
          <w:sz w:val="24"/>
          <w:szCs w:val="24"/>
        </w:rPr>
        <w:t xml:space="preserve">many </w:t>
      </w:r>
      <w:r w:rsidR="008330A8" w:rsidRPr="008859F8">
        <w:rPr>
          <w:rFonts w:asciiTheme="minorHAnsi" w:hAnsiTheme="minorHAnsi" w:cs="Times New Roman"/>
          <w:sz w:val="24"/>
          <w:szCs w:val="24"/>
        </w:rPr>
        <w:t xml:space="preserve">negative </w:t>
      </w:r>
      <w:r w:rsidRPr="008859F8">
        <w:rPr>
          <w:rFonts w:asciiTheme="minorHAnsi" w:hAnsiTheme="minorHAnsi" w:cs="Times New Roman"/>
          <w:sz w:val="24"/>
          <w:szCs w:val="24"/>
        </w:rPr>
        <w:t>effect</w:t>
      </w:r>
      <w:r w:rsidR="00806858" w:rsidRPr="008859F8">
        <w:rPr>
          <w:rFonts w:asciiTheme="minorHAnsi" w:hAnsiTheme="minorHAnsi" w:cs="Times New Roman"/>
          <w:sz w:val="24"/>
          <w:szCs w:val="24"/>
        </w:rPr>
        <w:t>s</w:t>
      </w:r>
      <w:r w:rsidRPr="008859F8">
        <w:rPr>
          <w:rFonts w:asciiTheme="minorHAnsi" w:hAnsiTheme="minorHAnsi" w:cs="Times New Roman"/>
          <w:sz w:val="24"/>
          <w:szCs w:val="24"/>
        </w:rPr>
        <w:t xml:space="preserve"> </w:t>
      </w:r>
      <w:r w:rsidR="00806858" w:rsidRPr="008859F8">
        <w:rPr>
          <w:rFonts w:asciiTheme="minorHAnsi" w:hAnsiTheme="minorHAnsi" w:cs="Times New Roman"/>
          <w:sz w:val="24"/>
          <w:szCs w:val="24"/>
        </w:rPr>
        <w:t xml:space="preserve">of </w:t>
      </w:r>
      <w:r w:rsidR="008E4AE6" w:rsidRPr="008859F8">
        <w:rPr>
          <w:rFonts w:asciiTheme="minorHAnsi" w:hAnsiTheme="minorHAnsi" w:cs="Times New Roman"/>
          <w:sz w:val="24"/>
          <w:szCs w:val="24"/>
        </w:rPr>
        <w:t>global warming</w:t>
      </w:r>
      <w:r w:rsidR="00806858" w:rsidRPr="008859F8">
        <w:rPr>
          <w:rFonts w:asciiTheme="minorHAnsi" w:hAnsiTheme="minorHAnsi" w:cs="Times New Roman"/>
          <w:sz w:val="24"/>
          <w:szCs w:val="24"/>
        </w:rPr>
        <w:t xml:space="preserve"> </w:t>
      </w:r>
      <w:r w:rsidR="008330A8" w:rsidRPr="008859F8">
        <w:rPr>
          <w:rFonts w:asciiTheme="minorHAnsi" w:hAnsiTheme="minorHAnsi" w:cs="Times New Roman"/>
          <w:sz w:val="24"/>
          <w:szCs w:val="24"/>
        </w:rPr>
        <w:t>and how their individual actions can help prevent these effects.</w:t>
      </w:r>
      <w:r w:rsidRPr="008859F8">
        <w:rPr>
          <w:rFonts w:asciiTheme="minorHAnsi" w:hAnsiTheme="minorHAnsi" w:cs="Times New Roman"/>
          <w:sz w:val="24"/>
          <w:szCs w:val="24"/>
        </w:rPr>
        <w:t xml:space="preserve"> Everyone has a carbon footprint and it is highly dependent </w:t>
      </w:r>
      <w:r w:rsidR="00333888" w:rsidRPr="008859F8">
        <w:rPr>
          <w:rFonts w:asciiTheme="minorHAnsi" w:hAnsiTheme="minorHAnsi" w:cs="Times New Roman"/>
          <w:sz w:val="24"/>
          <w:szCs w:val="24"/>
        </w:rPr>
        <w:t>on lifestyle choices such as transportation, diet, and purchases</w:t>
      </w:r>
      <w:r w:rsidRPr="008859F8">
        <w:rPr>
          <w:rFonts w:asciiTheme="minorHAnsi" w:hAnsiTheme="minorHAnsi" w:cs="Times New Roman"/>
          <w:sz w:val="24"/>
          <w:szCs w:val="24"/>
        </w:rPr>
        <w:t xml:space="preserve">. This activity will help students </w:t>
      </w:r>
      <w:r w:rsidR="00333888" w:rsidRPr="008859F8">
        <w:rPr>
          <w:rFonts w:asciiTheme="minorHAnsi" w:hAnsiTheme="minorHAnsi" w:cs="Times New Roman"/>
          <w:sz w:val="24"/>
          <w:szCs w:val="24"/>
        </w:rPr>
        <w:t xml:space="preserve">understand </w:t>
      </w:r>
      <w:r w:rsidRPr="008859F8">
        <w:rPr>
          <w:rFonts w:asciiTheme="minorHAnsi" w:hAnsiTheme="minorHAnsi" w:cs="Times New Roman"/>
          <w:sz w:val="24"/>
          <w:szCs w:val="24"/>
        </w:rPr>
        <w:t xml:space="preserve">the effect of their life choices on </w:t>
      </w:r>
      <w:r w:rsidR="00186677" w:rsidRPr="008859F8">
        <w:rPr>
          <w:rFonts w:asciiTheme="minorHAnsi" w:hAnsiTheme="minorHAnsi" w:cs="Times New Roman"/>
          <w:sz w:val="24"/>
          <w:szCs w:val="24"/>
        </w:rPr>
        <w:t>their carbon footprint</w:t>
      </w:r>
      <w:r w:rsidRPr="008859F8">
        <w:rPr>
          <w:rFonts w:asciiTheme="minorHAnsi" w:hAnsiTheme="minorHAnsi" w:cs="Times New Roman"/>
          <w:sz w:val="24"/>
          <w:szCs w:val="24"/>
        </w:rPr>
        <w:t xml:space="preserve">. It will also help them recognize the lifestyle choices available to them that would </w:t>
      </w:r>
      <w:r w:rsidR="00333888" w:rsidRPr="008859F8">
        <w:rPr>
          <w:rFonts w:asciiTheme="minorHAnsi" w:hAnsiTheme="minorHAnsi" w:cs="Times New Roman"/>
          <w:sz w:val="24"/>
          <w:szCs w:val="24"/>
        </w:rPr>
        <w:t xml:space="preserve">lower their carbon footprint. </w:t>
      </w:r>
      <w:r w:rsidR="00385648" w:rsidRPr="008859F8">
        <w:rPr>
          <w:rFonts w:asciiTheme="minorHAnsi" w:hAnsiTheme="minorHAnsi" w:cs="Times New Roman"/>
          <w:sz w:val="24"/>
          <w:szCs w:val="24"/>
        </w:rPr>
        <w:t>Additionally, s</w:t>
      </w:r>
      <w:r w:rsidR="00333888" w:rsidRPr="008859F8">
        <w:rPr>
          <w:rFonts w:asciiTheme="minorHAnsi" w:hAnsiTheme="minorHAnsi" w:cs="Times New Roman"/>
          <w:sz w:val="24"/>
          <w:szCs w:val="24"/>
        </w:rPr>
        <w:t xml:space="preserve">tudents will also be asked to </w:t>
      </w:r>
      <w:r w:rsidRPr="008859F8">
        <w:rPr>
          <w:rFonts w:asciiTheme="minorHAnsi" w:hAnsiTheme="minorHAnsi" w:cs="Times New Roman"/>
          <w:sz w:val="24"/>
          <w:szCs w:val="24"/>
        </w:rPr>
        <w:t xml:space="preserve">critically think whether </w:t>
      </w:r>
      <w:r w:rsidR="00186677" w:rsidRPr="008859F8">
        <w:rPr>
          <w:rFonts w:asciiTheme="minorHAnsi" w:hAnsiTheme="minorHAnsi" w:cs="Times New Roman"/>
          <w:sz w:val="24"/>
          <w:szCs w:val="24"/>
        </w:rPr>
        <w:t xml:space="preserve">the </w:t>
      </w:r>
      <w:r w:rsidR="00333888" w:rsidRPr="008859F8">
        <w:rPr>
          <w:rFonts w:asciiTheme="minorHAnsi" w:hAnsiTheme="minorHAnsi" w:cs="Times New Roman"/>
          <w:sz w:val="24"/>
          <w:szCs w:val="24"/>
        </w:rPr>
        <w:t>options for lowering their carbon footprint available</w:t>
      </w:r>
      <w:r w:rsidRPr="008859F8">
        <w:rPr>
          <w:rFonts w:asciiTheme="minorHAnsi" w:hAnsiTheme="minorHAnsi" w:cs="Times New Roman"/>
          <w:sz w:val="24"/>
          <w:szCs w:val="24"/>
        </w:rPr>
        <w:t xml:space="preserve"> </w:t>
      </w:r>
      <w:r w:rsidR="00333888" w:rsidRPr="008859F8">
        <w:rPr>
          <w:rFonts w:asciiTheme="minorHAnsi" w:hAnsiTheme="minorHAnsi" w:cs="Times New Roman"/>
          <w:sz w:val="24"/>
          <w:szCs w:val="24"/>
        </w:rPr>
        <w:t>are actions that they are willing to take.</w:t>
      </w:r>
      <w:r w:rsidRPr="008859F8">
        <w:rPr>
          <w:rFonts w:asciiTheme="minorHAnsi" w:hAnsiTheme="minorHAnsi" w:cs="Times New Roman"/>
          <w:sz w:val="24"/>
          <w:szCs w:val="24"/>
        </w:rPr>
        <w:t xml:space="preserve"> </w:t>
      </w:r>
    </w:p>
    <w:p w14:paraId="28F3D546" w14:textId="77777777" w:rsidR="005916EC" w:rsidRPr="008859F8" w:rsidRDefault="00E94A5F">
      <w:pPr>
        <w:rPr>
          <w:rFonts w:asciiTheme="minorHAnsi" w:hAnsiTheme="minorHAnsi" w:cs="Times New Roman"/>
          <w:sz w:val="24"/>
          <w:szCs w:val="24"/>
        </w:rPr>
      </w:pPr>
      <w:r w:rsidRPr="008859F8">
        <w:rPr>
          <w:rFonts w:asciiTheme="minorHAnsi" w:hAnsiTheme="minorHAnsi" w:cs="Times New Roman"/>
          <w:b/>
          <w:sz w:val="24"/>
          <w:szCs w:val="24"/>
        </w:rPr>
        <w:t xml:space="preserve"> </w:t>
      </w:r>
    </w:p>
    <w:p w14:paraId="2D499F18" w14:textId="77777777" w:rsidR="005916EC" w:rsidRPr="008859F8" w:rsidRDefault="00E94A5F">
      <w:pPr>
        <w:rPr>
          <w:rFonts w:asciiTheme="minorHAnsi" w:hAnsiTheme="minorHAnsi" w:cs="Times New Roman"/>
          <w:sz w:val="24"/>
          <w:szCs w:val="24"/>
        </w:rPr>
      </w:pPr>
      <w:r w:rsidRPr="008859F8">
        <w:rPr>
          <w:rFonts w:asciiTheme="minorHAnsi" w:hAnsiTheme="minorHAnsi" w:cs="Times New Roman"/>
          <w:b/>
          <w:sz w:val="24"/>
          <w:szCs w:val="24"/>
          <w:u w:val="single"/>
        </w:rPr>
        <w:t>Background</w:t>
      </w:r>
      <w:r w:rsidRPr="008859F8">
        <w:rPr>
          <w:rFonts w:asciiTheme="minorHAnsi" w:hAnsiTheme="minorHAnsi" w:cs="Times New Roman"/>
          <w:b/>
          <w:sz w:val="24"/>
          <w:szCs w:val="24"/>
        </w:rPr>
        <w:t xml:space="preserve">: </w:t>
      </w:r>
      <w:r w:rsidRPr="008859F8">
        <w:rPr>
          <w:rFonts w:asciiTheme="minorHAnsi" w:hAnsiTheme="minorHAnsi" w:cs="Times New Roman"/>
          <w:sz w:val="24"/>
          <w:szCs w:val="24"/>
        </w:rPr>
        <w:t>A carbon footprint is the amount of greenhouse gases (GHGs) an individual, system</w:t>
      </w:r>
      <w:r w:rsidR="00B121EF" w:rsidRPr="008859F8">
        <w:rPr>
          <w:rFonts w:asciiTheme="minorHAnsi" w:hAnsiTheme="minorHAnsi" w:cs="Times New Roman"/>
          <w:sz w:val="24"/>
          <w:szCs w:val="24"/>
        </w:rPr>
        <w:t>,</w:t>
      </w:r>
      <w:r w:rsidRPr="008859F8">
        <w:rPr>
          <w:rFonts w:asciiTheme="minorHAnsi" w:hAnsiTheme="minorHAnsi" w:cs="Times New Roman"/>
          <w:sz w:val="24"/>
          <w:szCs w:val="24"/>
        </w:rPr>
        <w:t xml:space="preserve"> or activity is responsible for releasing into the environment. GHGs include carbon dioxide, methane, water vapor, ozone and nitrous oxide. These gases are needed in the atmosphere at their natural levels to </w:t>
      </w:r>
      <w:r w:rsidR="00B121EF" w:rsidRPr="008859F8">
        <w:rPr>
          <w:rFonts w:asciiTheme="minorHAnsi" w:hAnsiTheme="minorHAnsi" w:cs="Times New Roman"/>
          <w:sz w:val="24"/>
          <w:szCs w:val="24"/>
        </w:rPr>
        <w:t>regulate the earth’s temperature</w:t>
      </w:r>
      <w:r w:rsidRPr="008859F8">
        <w:rPr>
          <w:rFonts w:asciiTheme="minorHAnsi" w:hAnsiTheme="minorHAnsi" w:cs="Times New Roman"/>
          <w:sz w:val="24"/>
          <w:szCs w:val="24"/>
        </w:rPr>
        <w:t xml:space="preserve"> and maintain life in our planet. These gases maintain some of the heat in the atmosphere that is radiated to the earth from the sun instead of letting it be released back into space. Above natural levels of GHGs in the atmosphere leads to more heat being trapped, which translates to climate change around the world. </w:t>
      </w:r>
      <w:r w:rsidR="000A5311" w:rsidRPr="008859F8">
        <w:rPr>
          <w:rFonts w:asciiTheme="minorHAnsi" w:hAnsiTheme="minorHAnsi" w:cs="Times New Roman"/>
          <w:sz w:val="24"/>
          <w:szCs w:val="24"/>
        </w:rPr>
        <w:t>For example, 275 parts per million (ppm) of carbon dioxide (CO</w:t>
      </w:r>
      <w:r w:rsidR="000A5311" w:rsidRPr="008859F8">
        <w:rPr>
          <w:rFonts w:asciiTheme="minorHAnsi" w:hAnsiTheme="minorHAnsi" w:cs="Times New Roman"/>
          <w:sz w:val="24"/>
          <w:szCs w:val="24"/>
          <w:vertAlign w:val="subscript"/>
        </w:rPr>
        <w:t>2</w:t>
      </w:r>
      <w:r w:rsidR="000A5311" w:rsidRPr="008859F8">
        <w:rPr>
          <w:rFonts w:asciiTheme="minorHAnsi" w:hAnsiTheme="minorHAnsi" w:cs="Times New Roman"/>
          <w:sz w:val="24"/>
          <w:szCs w:val="24"/>
        </w:rPr>
        <w:t xml:space="preserve">) </w:t>
      </w:r>
      <w:r w:rsidR="00B121EF" w:rsidRPr="008859F8">
        <w:rPr>
          <w:rFonts w:asciiTheme="minorHAnsi" w:hAnsiTheme="minorHAnsi" w:cs="Times New Roman"/>
          <w:sz w:val="24"/>
          <w:szCs w:val="24"/>
        </w:rPr>
        <w:t>was present in</w:t>
      </w:r>
      <w:r w:rsidR="000A5311" w:rsidRPr="008859F8">
        <w:rPr>
          <w:rFonts w:asciiTheme="minorHAnsi" w:hAnsiTheme="minorHAnsi" w:cs="Times New Roman"/>
          <w:sz w:val="24"/>
          <w:szCs w:val="24"/>
        </w:rPr>
        <w:t xml:space="preserve"> the atmosphere until about 200 years ago. Scientists believe that the safe upper limit is 350 ppm</w:t>
      </w:r>
      <w:r w:rsidR="00B121EF" w:rsidRPr="008859F8">
        <w:rPr>
          <w:rFonts w:asciiTheme="minorHAnsi" w:hAnsiTheme="minorHAnsi" w:cs="Times New Roman"/>
          <w:sz w:val="24"/>
          <w:szCs w:val="24"/>
        </w:rPr>
        <w:t>, but</w:t>
      </w:r>
      <w:r w:rsidR="000A5311" w:rsidRPr="008859F8">
        <w:rPr>
          <w:rFonts w:asciiTheme="minorHAnsi" w:hAnsiTheme="minorHAnsi" w:cs="Times New Roman"/>
          <w:sz w:val="24"/>
          <w:szCs w:val="24"/>
        </w:rPr>
        <w:t xml:space="preserve"> there is currently 400 ppm of CO</w:t>
      </w:r>
      <w:r w:rsidR="000A5311" w:rsidRPr="008859F8">
        <w:rPr>
          <w:rFonts w:asciiTheme="minorHAnsi" w:hAnsiTheme="minorHAnsi" w:cs="Times New Roman"/>
          <w:sz w:val="24"/>
          <w:szCs w:val="24"/>
          <w:vertAlign w:val="subscript"/>
        </w:rPr>
        <w:t>2</w:t>
      </w:r>
      <w:r w:rsidR="000A5311" w:rsidRPr="008859F8">
        <w:rPr>
          <w:rFonts w:asciiTheme="minorHAnsi" w:hAnsiTheme="minorHAnsi" w:cs="Times New Roman"/>
          <w:sz w:val="24"/>
          <w:szCs w:val="24"/>
        </w:rPr>
        <w:t xml:space="preserve"> in the atmosphere. </w:t>
      </w:r>
      <w:r w:rsidRPr="008859F8">
        <w:rPr>
          <w:rFonts w:asciiTheme="minorHAnsi" w:hAnsiTheme="minorHAnsi" w:cs="Times New Roman"/>
          <w:sz w:val="24"/>
          <w:szCs w:val="24"/>
        </w:rPr>
        <w:t xml:space="preserve">Furthermore, some of these gases remain in the atmosphere longer than others. Water vapor leaves the atmosphere </w:t>
      </w:r>
      <w:r w:rsidR="00547B57" w:rsidRPr="008859F8">
        <w:rPr>
          <w:rFonts w:asciiTheme="minorHAnsi" w:hAnsiTheme="minorHAnsi" w:cs="Times New Roman"/>
          <w:sz w:val="24"/>
          <w:szCs w:val="24"/>
        </w:rPr>
        <w:t>every time</w:t>
      </w:r>
      <w:r w:rsidRPr="008859F8">
        <w:rPr>
          <w:rFonts w:asciiTheme="minorHAnsi" w:hAnsiTheme="minorHAnsi" w:cs="Times New Roman"/>
          <w:sz w:val="24"/>
          <w:szCs w:val="24"/>
        </w:rPr>
        <w:t xml:space="preserve"> it rains</w:t>
      </w:r>
      <w:r w:rsidR="00B121EF" w:rsidRPr="008859F8">
        <w:rPr>
          <w:rFonts w:asciiTheme="minorHAnsi" w:hAnsiTheme="minorHAnsi" w:cs="Times New Roman"/>
          <w:sz w:val="24"/>
          <w:szCs w:val="24"/>
        </w:rPr>
        <w:t>. M</w:t>
      </w:r>
      <w:r w:rsidRPr="008859F8">
        <w:rPr>
          <w:rFonts w:asciiTheme="minorHAnsi" w:hAnsiTheme="minorHAnsi" w:cs="Times New Roman"/>
          <w:sz w:val="24"/>
          <w:szCs w:val="24"/>
        </w:rPr>
        <w:t>ethane</w:t>
      </w:r>
      <w:r w:rsidR="00B121EF" w:rsidRPr="008859F8">
        <w:rPr>
          <w:rFonts w:asciiTheme="minorHAnsi" w:hAnsiTheme="minorHAnsi" w:cs="Times New Roman"/>
          <w:sz w:val="24"/>
          <w:szCs w:val="24"/>
        </w:rPr>
        <w:t>,</w:t>
      </w:r>
      <w:r w:rsidR="005240E8" w:rsidRPr="008859F8">
        <w:rPr>
          <w:rFonts w:asciiTheme="minorHAnsi" w:hAnsiTheme="minorHAnsi" w:cs="Times New Roman"/>
          <w:sz w:val="24"/>
          <w:szCs w:val="24"/>
        </w:rPr>
        <w:t xml:space="preserve"> wh</w:t>
      </w:r>
      <w:r w:rsidR="00B121EF" w:rsidRPr="008859F8">
        <w:rPr>
          <w:rFonts w:asciiTheme="minorHAnsi" w:hAnsiTheme="minorHAnsi" w:cs="Times New Roman"/>
          <w:sz w:val="24"/>
          <w:szCs w:val="24"/>
        </w:rPr>
        <w:t>ich is primarily produced by</w:t>
      </w:r>
      <w:r w:rsidR="005240E8" w:rsidRPr="008859F8">
        <w:rPr>
          <w:rFonts w:asciiTheme="minorHAnsi" w:hAnsiTheme="minorHAnsi" w:cs="Times New Roman"/>
          <w:sz w:val="24"/>
          <w:szCs w:val="24"/>
        </w:rPr>
        <w:t xml:space="preserve"> livestock and fossil fuel production,</w:t>
      </w:r>
      <w:r w:rsidRPr="008859F8">
        <w:rPr>
          <w:rFonts w:asciiTheme="minorHAnsi" w:hAnsiTheme="minorHAnsi" w:cs="Times New Roman"/>
          <w:sz w:val="24"/>
          <w:szCs w:val="24"/>
        </w:rPr>
        <w:t xml:space="preserve"> can remain </w:t>
      </w:r>
      <w:r w:rsidRPr="008859F8">
        <w:rPr>
          <w:rFonts w:asciiTheme="minorHAnsi" w:hAnsiTheme="minorHAnsi" w:cs="Times New Roman"/>
          <w:sz w:val="24"/>
          <w:szCs w:val="24"/>
        </w:rPr>
        <w:lastRenderedPageBreak/>
        <w:t xml:space="preserve">in the atmosphere for hundreds of years. </w:t>
      </w:r>
      <w:r w:rsidR="002C7C80" w:rsidRPr="008859F8">
        <w:rPr>
          <w:rFonts w:asciiTheme="minorHAnsi" w:hAnsiTheme="minorHAnsi" w:cs="Times New Roman"/>
          <w:sz w:val="24"/>
          <w:szCs w:val="24"/>
        </w:rPr>
        <w:t>The following diagram shows the greenhouse effect and the relative amounts of GHGs in the currently in the atmosphere.</w:t>
      </w:r>
    </w:p>
    <w:p w14:paraId="7C6937B1" w14:textId="77777777" w:rsidR="005916EC" w:rsidRPr="008859F8" w:rsidRDefault="00645271">
      <w:pPr>
        <w:rPr>
          <w:rFonts w:asciiTheme="minorHAnsi" w:hAnsiTheme="minorHAnsi" w:cs="Times New Roman"/>
        </w:rPr>
      </w:pPr>
      <w:r w:rsidRPr="008859F8">
        <w:rPr>
          <w:rFonts w:asciiTheme="minorHAnsi" w:hAnsiTheme="minorHAnsi" w:cs="Times New Roman"/>
          <w:noProof/>
          <w:sz w:val="24"/>
          <w:szCs w:val="24"/>
        </w:rPr>
        <w:drawing>
          <wp:inline distT="0" distB="0" distL="0" distR="0" wp14:anchorId="6EA4C3FC" wp14:editId="41FF8C97">
            <wp:extent cx="5852160" cy="3344093"/>
            <wp:effectExtent l="0" t="0" r="0" b="0"/>
            <wp:docPr id="10" name="Picture 10" descr="Importance of human-produced greenhouse ga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portance of human-produced greenhouse gases"/>
                    <pic:cNvPicPr>
                      <a:picLocks noChangeAspect="1" noChangeArrowheads="1"/>
                    </pic:cNvPicPr>
                  </pic:nvPicPr>
                  <pic:blipFill>
                    <a:blip r:embed="rId7"/>
                    <a:srcRect/>
                    <a:stretch>
                      <a:fillRect/>
                    </a:stretch>
                  </pic:blipFill>
                  <pic:spPr bwMode="auto">
                    <a:xfrm>
                      <a:off x="0" y="0"/>
                      <a:ext cx="5863421" cy="3350528"/>
                    </a:xfrm>
                    <a:prstGeom prst="rect">
                      <a:avLst/>
                    </a:prstGeom>
                    <a:noFill/>
                    <a:ln w="9525">
                      <a:noFill/>
                      <a:miter lim="800000"/>
                      <a:headEnd/>
                      <a:tailEnd/>
                    </a:ln>
                  </pic:spPr>
                </pic:pic>
              </a:graphicData>
            </a:graphic>
          </wp:inline>
        </w:drawing>
      </w:r>
    </w:p>
    <w:p w14:paraId="6B8A6CEF" w14:textId="77777777" w:rsidR="00645271" w:rsidRPr="008859F8" w:rsidRDefault="008859F8">
      <w:pPr>
        <w:rPr>
          <w:rFonts w:asciiTheme="minorHAnsi" w:hAnsiTheme="minorHAnsi" w:cs="Times New Roman"/>
          <w:sz w:val="18"/>
        </w:rPr>
      </w:pPr>
      <w:hyperlink r:id="rId8" w:history="1">
        <w:r w:rsidR="008E4AE6" w:rsidRPr="008859F8">
          <w:rPr>
            <w:rStyle w:val="Hyperlink"/>
            <w:rFonts w:asciiTheme="minorHAnsi" w:hAnsiTheme="minorHAnsi" w:cs="Times New Roman"/>
            <w:sz w:val="18"/>
          </w:rPr>
          <w:t>http://www.learner.org/courses/envsci/unit/text.php?unit=2&amp;secNum=4</w:t>
        </w:r>
      </w:hyperlink>
    </w:p>
    <w:p w14:paraId="3881F726" w14:textId="77777777" w:rsidR="008E4AE6" w:rsidRPr="008859F8" w:rsidRDefault="005240E8">
      <w:pPr>
        <w:rPr>
          <w:rFonts w:asciiTheme="minorHAnsi" w:hAnsiTheme="minorHAnsi" w:cs="Times New Roman"/>
          <w:sz w:val="16"/>
        </w:rPr>
      </w:pPr>
      <w:r w:rsidRPr="008859F8">
        <w:rPr>
          <w:rFonts w:asciiTheme="minorHAnsi" w:hAnsiTheme="minorHAnsi" w:cs="Times New Roman"/>
          <w:sz w:val="16"/>
        </w:rPr>
        <w:t xml:space="preserve">Fig. 1 </w:t>
      </w:r>
      <w:proofErr w:type="gramStart"/>
      <w:r w:rsidRPr="008859F8">
        <w:rPr>
          <w:rFonts w:asciiTheme="minorHAnsi" w:hAnsiTheme="minorHAnsi" w:cs="Times New Roman"/>
          <w:sz w:val="16"/>
        </w:rPr>
        <w:t>The</w:t>
      </w:r>
      <w:proofErr w:type="gramEnd"/>
      <w:r w:rsidRPr="008859F8">
        <w:rPr>
          <w:rFonts w:asciiTheme="minorHAnsi" w:hAnsiTheme="minorHAnsi" w:cs="Times New Roman"/>
          <w:sz w:val="16"/>
        </w:rPr>
        <w:t xml:space="preserve"> relative amounts of GHG produced by human activities and cause of the greenhouse effect that causes climate change. </w:t>
      </w:r>
    </w:p>
    <w:p w14:paraId="6CF33D0D" w14:textId="77777777" w:rsidR="005240E8" w:rsidRPr="008859F8" w:rsidRDefault="005240E8">
      <w:pPr>
        <w:rPr>
          <w:rFonts w:asciiTheme="minorHAnsi" w:hAnsiTheme="minorHAnsi" w:cs="Times New Roman"/>
          <w:sz w:val="16"/>
        </w:rPr>
      </w:pPr>
    </w:p>
    <w:p w14:paraId="4A7A0A2B" w14:textId="77777777" w:rsidR="00645271" w:rsidRPr="008859F8" w:rsidRDefault="00B121EF">
      <w:pPr>
        <w:rPr>
          <w:rFonts w:asciiTheme="minorHAnsi" w:hAnsiTheme="minorHAnsi" w:cs="Times New Roman"/>
          <w:sz w:val="24"/>
          <w:szCs w:val="24"/>
        </w:rPr>
      </w:pPr>
      <w:r w:rsidRPr="008859F8">
        <w:rPr>
          <w:rFonts w:asciiTheme="minorHAnsi" w:hAnsiTheme="minorHAnsi" w:cs="Times New Roman"/>
          <w:sz w:val="24"/>
          <w:szCs w:val="24"/>
        </w:rPr>
        <w:t>Diverse</w:t>
      </w:r>
      <w:r w:rsidR="00E94A5F" w:rsidRPr="008859F8">
        <w:rPr>
          <w:rFonts w:asciiTheme="minorHAnsi" w:hAnsiTheme="minorHAnsi" w:cs="Times New Roman"/>
          <w:sz w:val="24"/>
          <w:szCs w:val="24"/>
        </w:rPr>
        <w:t xml:space="preserve"> energy sources </w:t>
      </w:r>
      <w:r w:rsidR="00645271" w:rsidRPr="008859F8">
        <w:rPr>
          <w:rFonts w:asciiTheme="minorHAnsi" w:hAnsiTheme="minorHAnsi" w:cs="Times New Roman"/>
          <w:sz w:val="24"/>
          <w:szCs w:val="24"/>
        </w:rPr>
        <w:t>such as coal, petroleum, natural gas, hydroelectricity, solar, nuclear</w:t>
      </w:r>
      <w:r w:rsidRPr="008859F8">
        <w:rPr>
          <w:rFonts w:asciiTheme="minorHAnsi" w:hAnsiTheme="minorHAnsi" w:cs="Times New Roman"/>
          <w:sz w:val="24"/>
          <w:szCs w:val="24"/>
        </w:rPr>
        <w:t>,</w:t>
      </w:r>
      <w:r w:rsidR="00645271" w:rsidRPr="008859F8">
        <w:rPr>
          <w:rFonts w:asciiTheme="minorHAnsi" w:hAnsiTheme="minorHAnsi" w:cs="Times New Roman"/>
          <w:sz w:val="24"/>
          <w:szCs w:val="24"/>
        </w:rPr>
        <w:t xml:space="preserve"> and biomass </w:t>
      </w:r>
      <w:r w:rsidR="00E94A5F" w:rsidRPr="008859F8">
        <w:rPr>
          <w:rFonts w:asciiTheme="minorHAnsi" w:hAnsiTheme="minorHAnsi" w:cs="Times New Roman"/>
          <w:sz w:val="24"/>
          <w:szCs w:val="24"/>
        </w:rPr>
        <w:t>ha</w:t>
      </w:r>
      <w:r w:rsidR="00E731C8" w:rsidRPr="008859F8">
        <w:rPr>
          <w:rFonts w:asciiTheme="minorHAnsi" w:hAnsiTheme="minorHAnsi" w:cs="Times New Roman"/>
          <w:sz w:val="24"/>
          <w:szCs w:val="24"/>
        </w:rPr>
        <w:t>ve</w:t>
      </w:r>
      <w:r w:rsidR="00E94A5F" w:rsidRPr="008859F8">
        <w:rPr>
          <w:rFonts w:asciiTheme="minorHAnsi" w:hAnsiTheme="minorHAnsi" w:cs="Times New Roman"/>
          <w:sz w:val="24"/>
          <w:szCs w:val="24"/>
        </w:rPr>
        <w:t xml:space="preserve"> shaped our nation and</w:t>
      </w:r>
      <w:r w:rsidR="00111931" w:rsidRPr="008859F8">
        <w:rPr>
          <w:rFonts w:asciiTheme="minorHAnsi" w:hAnsiTheme="minorHAnsi" w:cs="Times New Roman"/>
          <w:sz w:val="24"/>
          <w:szCs w:val="24"/>
        </w:rPr>
        <w:t xml:space="preserve"> played an important role in our </w:t>
      </w:r>
      <w:r w:rsidR="00E94A5F" w:rsidRPr="008859F8">
        <w:rPr>
          <w:rFonts w:asciiTheme="minorHAnsi" w:hAnsiTheme="minorHAnsi" w:cs="Times New Roman"/>
          <w:sz w:val="24"/>
          <w:szCs w:val="24"/>
        </w:rPr>
        <w:t>prosperity. This prosperity has come with a cost</w:t>
      </w:r>
      <w:r w:rsidR="008604E5" w:rsidRPr="008859F8">
        <w:rPr>
          <w:rFonts w:asciiTheme="minorHAnsi" w:hAnsiTheme="minorHAnsi" w:cs="Times New Roman"/>
          <w:sz w:val="24"/>
          <w:szCs w:val="24"/>
        </w:rPr>
        <w:t>,</w:t>
      </w:r>
      <w:r w:rsidR="00E94A5F" w:rsidRPr="008859F8">
        <w:rPr>
          <w:rFonts w:asciiTheme="minorHAnsi" w:hAnsiTheme="minorHAnsi" w:cs="Times New Roman"/>
          <w:sz w:val="24"/>
          <w:szCs w:val="24"/>
        </w:rPr>
        <w:t xml:space="preserve"> </w:t>
      </w:r>
      <w:r w:rsidR="00414B6F" w:rsidRPr="008859F8">
        <w:rPr>
          <w:rFonts w:asciiTheme="minorHAnsi" w:hAnsiTheme="minorHAnsi" w:cs="Times New Roman"/>
          <w:sz w:val="24"/>
          <w:szCs w:val="24"/>
        </w:rPr>
        <w:t>and our nation like many others is</w:t>
      </w:r>
      <w:r w:rsidR="00486036" w:rsidRPr="008859F8">
        <w:rPr>
          <w:rFonts w:asciiTheme="minorHAnsi" w:hAnsiTheme="minorHAnsi" w:cs="Times New Roman"/>
          <w:sz w:val="24"/>
          <w:szCs w:val="24"/>
        </w:rPr>
        <w:t xml:space="preserve"> </w:t>
      </w:r>
      <w:r w:rsidR="00E94A5F" w:rsidRPr="008859F8">
        <w:rPr>
          <w:rFonts w:asciiTheme="minorHAnsi" w:hAnsiTheme="minorHAnsi" w:cs="Times New Roman"/>
          <w:sz w:val="24"/>
          <w:szCs w:val="24"/>
        </w:rPr>
        <w:t>dependen</w:t>
      </w:r>
      <w:r w:rsidR="00486036" w:rsidRPr="008859F8">
        <w:rPr>
          <w:rFonts w:asciiTheme="minorHAnsi" w:hAnsiTheme="minorHAnsi" w:cs="Times New Roman"/>
          <w:sz w:val="24"/>
          <w:szCs w:val="24"/>
        </w:rPr>
        <w:t>t</w:t>
      </w:r>
      <w:r w:rsidR="00E94A5F" w:rsidRPr="008859F8">
        <w:rPr>
          <w:rFonts w:asciiTheme="minorHAnsi" w:hAnsiTheme="minorHAnsi" w:cs="Times New Roman"/>
          <w:sz w:val="24"/>
          <w:szCs w:val="24"/>
        </w:rPr>
        <w:t xml:space="preserve"> on fossil </w:t>
      </w:r>
      <w:r w:rsidR="00486036" w:rsidRPr="008859F8">
        <w:rPr>
          <w:rFonts w:asciiTheme="minorHAnsi" w:hAnsiTheme="minorHAnsi" w:cs="Times New Roman"/>
          <w:sz w:val="24"/>
          <w:szCs w:val="24"/>
        </w:rPr>
        <w:t>fuels for energy.</w:t>
      </w:r>
      <w:r w:rsidR="00E94A5F" w:rsidRPr="008859F8">
        <w:rPr>
          <w:rFonts w:asciiTheme="minorHAnsi" w:hAnsiTheme="minorHAnsi" w:cs="Times New Roman"/>
          <w:sz w:val="24"/>
          <w:szCs w:val="24"/>
        </w:rPr>
        <w:t xml:space="preserve"> These fossil fuels release high amounts of GHGs when burned for energy. </w:t>
      </w:r>
      <w:r w:rsidRPr="008859F8">
        <w:rPr>
          <w:rFonts w:asciiTheme="minorHAnsi" w:hAnsiTheme="minorHAnsi" w:cs="Times New Roman"/>
          <w:sz w:val="24"/>
          <w:szCs w:val="24"/>
        </w:rPr>
        <w:t>W</w:t>
      </w:r>
      <w:r w:rsidR="00645271" w:rsidRPr="008859F8">
        <w:rPr>
          <w:rFonts w:asciiTheme="minorHAnsi" w:hAnsiTheme="minorHAnsi" w:cs="Times New Roman"/>
          <w:sz w:val="24"/>
          <w:szCs w:val="24"/>
        </w:rPr>
        <w:t xml:space="preserve">e are releasing carbon dioxide </w:t>
      </w:r>
      <w:r w:rsidR="00E731C8" w:rsidRPr="008859F8">
        <w:rPr>
          <w:rFonts w:asciiTheme="minorHAnsi" w:hAnsiTheme="minorHAnsi" w:cs="Times New Roman"/>
          <w:sz w:val="24"/>
          <w:szCs w:val="24"/>
        </w:rPr>
        <w:t xml:space="preserve">and other GHGs </w:t>
      </w:r>
      <w:r w:rsidR="00645271" w:rsidRPr="008859F8">
        <w:rPr>
          <w:rFonts w:asciiTheme="minorHAnsi" w:hAnsiTheme="minorHAnsi" w:cs="Times New Roman"/>
          <w:sz w:val="24"/>
          <w:szCs w:val="24"/>
        </w:rPr>
        <w:t>into the atmosphere in a relative</w:t>
      </w:r>
      <w:r w:rsidRPr="008859F8">
        <w:rPr>
          <w:rFonts w:asciiTheme="minorHAnsi" w:hAnsiTheme="minorHAnsi" w:cs="Times New Roman"/>
          <w:sz w:val="24"/>
          <w:szCs w:val="24"/>
        </w:rPr>
        <w:t>ly</w:t>
      </w:r>
      <w:r w:rsidR="00645271" w:rsidRPr="008859F8">
        <w:rPr>
          <w:rFonts w:asciiTheme="minorHAnsi" w:hAnsiTheme="minorHAnsi" w:cs="Times New Roman"/>
          <w:sz w:val="24"/>
          <w:szCs w:val="24"/>
        </w:rPr>
        <w:t xml:space="preserve"> short amount of time</w:t>
      </w:r>
      <w:r w:rsidRPr="008859F8">
        <w:rPr>
          <w:rFonts w:asciiTheme="minorHAnsi" w:hAnsiTheme="minorHAnsi" w:cs="Times New Roman"/>
          <w:sz w:val="24"/>
          <w:szCs w:val="24"/>
        </w:rPr>
        <w:t>,</w:t>
      </w:r>
      <w:r w:rsidR="00645271" w:rsidRPr="008859F8">
        <w:rPr>
          <w:rFonts w:asciiTheme="minorHAnsi" w:hAnsiTheme="minorHAnsi" w:cs="Times New Roman"/>
          <w:sz w:val="24"/>
          <w:szCs w:val="24"/>
        </w:rPr>
        <w:t xml:space="preserve"> while it took nature millions of years </w:t>
      </w:r>
      <w:r w:rsidR="00E731C8" w:rsidRPr="008859F8">
        <w:rPr>
          <w:rFonts w:asciiTheme="minorHAnsi" w:hAnsiTheme="minorHAnsi" w:cs="Times New Roman"/>
          <w:sz w:val="24"/>
          <w:szCs w:val="24"/>
        </w:rPr>
        <w:t xml:space="preserve">to </w:t>
      </w:r>
      <w:r w:rsidR="00111931" w:rsidRPr="008859F8">
        <w:rPr>
          <w:rFonts w:asciiTheme="minorHAnsi" w:hAnsiTheme="minorHAnsi" w:cs="Times New Roman"/>
          <w:sz w:val="24"/>
          <w:szCs w:val="24"/>
        </w:rPr>
        <w:t xml:space="preserve">sequester </w:t>
      </w:r>
      <w:r w:rsidR="00645271" w:rsidRPr="008859F8">
        <w:rPr>
          <w:rFonts w:asciiTheme="minorHAnsi" w:hAnsiTheme="minorHAnsi" w:cs="Times New Roman"/>
          <w:sz w:val="24"/>
          <w:szCs w:val="24"/>
        </w:rPr>
        <w:t>that energy in the form of coal</w:t>
      </w:r>
      <w:r w:rsidR="00111931" w:rsidRPr="008859F8">
        <w:rPr>
          <w:rFonts w:asciiTheme="minorHAnsi" w:hAnsiTheme="minorHAnsi" w:cs="Times New Roman"/>
          <w:sz w:val="24"/>
          <w:szCs w:val="24"/>
        </w:rPr>
        <w:t xml:space="preserve">, </w:t>
      </w:r>
      <w:r w:rsidR="00645271" w:rsidRPr="008859F8">
        <w:rPr>
          <w:rFonts w:asciiTheme="minorHAnsi" w:hAnsiTheme="minorHAnsi" w:cs="Times New Roman"/>
          <w:sz w:val="24"/>
          <w:szCs w:val="24"/>
        </w:rPr>
        <w:t>petroleum</w:t>
      </w:r>
      <w:r w:rsidR="00111931" w:rsidRPr="008859F8">
        <w:rPr>
          <w:rFonts w:asciiTheme="minorHAnsi" w:hAnsiTheme="minorHAnsi" w:cs="Times New Roman"/>
          <w:sz w:val="24"/>
          <w:szCs w:val="24"/>
        </w:rPr>
        <w:t>, and natural gas</w:t>
      </w:r>
      <w:r w:rsidRPr="008859F8">
        <w:rPr>
          <w:rFonts w:asciiTheme="minorHAnsi" w:hAnsiTheme="minorHAnsi" w:cs="Times New Roman"/>
          <w:sz w:val="24"/>
          <w:szCs w:val="24"/>
        </w:rPr>
        <w:t>.</w:t>
      </w:r>
      <w:r w:rsidR="008604E5" w:rsidRPr="008859F8">
        <w:rPr>
          <w:rFonts w:asciiTheme="minorHAnsi" w:hAnsiTheme="minorHAnsi" w:cs="Times New Roman"/>
          <w:sz w:val="24"/>
          <w:szCs w:val="24"/>
        </w:rPr>
        <w:t xml:space="preserve"> </w:t>
      </w:r>
      <w:r w:rsidRPr="008859F8">
        <w:rPr>
          <w:rFonts w:asciiTheme="minorHAnsi" w:hAnsiTheme="minorHAnsi" w:cs="Times New Roman"/>
          <w:sz w:val="24"/>
          <w:szCs w:val="24"/>
        </w:rPr>
        <w:t>T</w:t>
      </w:r>
      <w:r w:rsidR="00E731C8" w:rsidRPr="008859F8">
        <w:rPr>
          <w:rFonts w:asciiTheme="minorHAnsi" w:hAnsiTheme="minorHAnsi" w:cs="Times New Roman"/>
          <w:sz w:val="24"/>
          <w:szCs w:val="24"/>
        </w:rPr>
        <w:t>he following diagram demonstrates th</w:t>
      </w:r>
      <w:r w:rsidR="00BB41F5" w:rsidRPr="008859F8">
        <w:rPr>
          <w:rFonts w:asciiTheme="minorHAnsi" w:hAnsiTheme="minorHAnsi" w:cs="Times New Roman"/>
          <w:sz w:val="24"/>
          <w:szCs w:val="24"/>
        </w:rPr>
        <w:t>e</w:t>
      </w:r>
      <w:r w:rsidR="00E731C8" w:rsidRPr="008859F8">
        <w:rPr>
          <w:rFonts w:asciiTheme="minorHAnsi" w:hAnsiTheme="minorHAnsi" w:cs="Times New Roman"/>
          <w:sz w:val="24"/>
          <w:szCs w:val="24"/>
        </w:rPr>
        <w:t xml:space="preserve"> </w:t>
      </w:r>
      <w:r w:rsidR="00BB41F5" w:rsidRPr="008859F8">
        <w:rPr>
          <w:rFonts w:asciiTheme="minorHAnsi" w:hAnsiTheme="minorHAnsi" w:cs="Times New Roman"/>
          <w:sz w:val="24"/>
          <w:szCs w:val="24"/>
        </w:rPr>
        <w:t xml:space="preserve">lengthy process of creating coal. </w:t>
      </w:r>
    </w:p>
    <w:p w14:paraId="46E4E392" w14:textId="77777777" w:rsidR="00645271" w:rsidRPr="008859F8" w:rsidRDefault="00645271">
      <w:pPr>
        <w:rPr>
          <w:rFonts w:asciiTheme="minorHAnsi" w:hAnsiTheme="minorHAnsi" w:cs="Times New Roman"/>
          <w:sz w:val="24"/>
        </w:rPr>
      </w:pPr>
      <w:r w:rsidRPr="008859F8">
        <w:rPr>
          <w:rFonts w:asciiTheme="minorHAnsi" w:hAnsiTheme="minorHAnsi" w:cs="Times New Roman"/>
          <w:noProof/>
          <w:sz w:val="24"/>
          <w:szCs w:val="24"/>
        </w:rPr>
        <w:lastRenderedPageBreak/>
        <w:drawing>
          <wp:inline distT="0" distB="0" distL="0" distR="0" wp14:anchorId="03C14205" wp14:editId="280E6008">
            <wp:extent cx="6172200" cy="2743200"/>
            <wp:effectExtent l="0" t="0" r="0" b="0"/>
            <wp:docPr id="13" name="irc_mi" descr="http://need-media.smugmug.com/Graphics/Graphics/i-pTXRmmn/0/L/oilNaturalGasFormation-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need-media.smugmug.com/Graphics/Graphics/i-pTXRmmn/0/L/oilNaturalGasFormation-L.jpg"/>
                    <pic:cNvPicPr>
                      <a:picLocks noChangeAspect="1" noChangeArrowheads="1"/>
                    </pic:cNvPicPr>
                  </pic:nvPicPr>
                  <pic:blipFill>
                    <a:blip r:embed="rId9"/>
                    <a:srcRect/>
                    <a:stretch>
                      <a:fillRect/>
                    </a:stretch>
                  </pic:blipFill>
                  <pic:spPr bwMode="auto">
                    <a:xfrm>
                      <a:off x="0" y="0"/>
                      <a:ext cx="6198271" cy="2754787"/>
                    </a:xfrm>
                    <a:prstGeom prst="rect">
                      <a:avLst/>
                    </a:prstGeom>
                    <a:noFill/>
                    <a:ln w="9525">
                      <a:noFill/>
                      <a:miter lim="800000"/>
                      <a:headEnd/>
                      <a:tailEnd/>
                    </a:ln>
                  </pic:spPr>
                </pic:pic>
              </a:graphicData>
            </a:graphic>
          </wp:inline>
        </w:drawing>
      </w:r>
    </w:p>
    <w:p w14:paraId="55FB2A9C" w14:textId="77777777" w:rsidR="001E4B06" w:rsidRPr="008859F8" w:rsidRDefault="008859F8">
      <w:pPr>
        <w:rPr>
          <w:rFonts w:asciiTheme="minorHAnsi" w:hAnsiTheme="minorHAnsi" w:cs="Times New Roman"/>
          <w:sz w:val="16"/>
          <w:szCs w:val="16"/>
        </w:rPr>
      </w:pPr>
      <w:hyperlink r:id="rId10" w:anchor="!i=1295822961&amp;k=pTXRmmn" w:history="1">
        <w:r w:rsidR="009A5A33" w:rsidRPr="008859F8">
          <w:rPr>
            <w:rStyle w:val="Hyperlink"/>
            <w:rFonts w:asciiTheme="minorHAnsi" w:hAnsiTheme="minorHAnsi" w:cs="Times New Roman"/>
            <w:sz w:val="16"/>
            <w:szCs w:val="16"/>
          </w:rPr>
          <w:t>http://need-media.smugmug.com/Graphics/Graphics/17024036_Bdmf8C/1295822961_pTXRmmn#!i=1295822961&amp;k=pTXRmmn</w:t>
        </w:r>
      </w:hyperlink>
    </w:p>
    <w:p w14:paraId="1F9E82F5" w14:textId="77777777" w:rsidR="009A5A33" w:rsidRPr="008859F8" w:rsidRDefault="00414B6F">
      <w:pPr>
        <w:rPr>
          <w:rFonts w:asciiTheme="minorHAnsi" w:hAnsiTheme="minorHAnsi" w:cs="Times New Roman"/>
          <w:sz w:val="18"/>
          <w:szCs w:val="18"/>
        </w:rPr>
      </w:pPr>
      <w:r w:rsidRPr="008859F8">
        <w:rPr>
          <w:rFonts w:asciiTheme="minorHAnsi" w:hAnsiTheme="minorHAnsi" w:cs="Times New Roman"/>
          <w:sz w:val="18"/>
          <w:szCs w:val="18"/>
        </w:rPr>
        <w:t>Fig. 2 The process by which coal is produced</w:t>
      </w:r>
    </w:p>
    <w:p w14:paraId="1F12B424" w14:textId="77777777" w:rsidR="00414B6F" w:rsidRPr="008859F8" w:rsidRDefault="00414B6F">
      <w:pPr>
        <w:rPr>
          <w:rFonts w:asciiTheme="minorHAnsi" w:hAnsiTheme="minorHAnsi" w:cs="Times New Roman"/>
          <w:sz w:val="18"/>
          <w:szCs w:val="18"/>
        </w:rPr>
      </w:pPr>
    </w:p>
    <w:p w14:paraId="2B959954" w14:textId="77777777" w:rsidR="00BB41F5" w:rsidRPr="008859F8" w:rsidRDefault="00BB41F5">
      <w:pPr>
        <w:rPr>
          <w:rFonts w:asciiTheme="minorHAnsi" w:hAnsiTheme="minorHAnsi" w:cs="Times New Roman"/>
          <w:sz w:val="24"/>
          <w:szCs w:val="24"/>
        </w:rPr>
      </w:pPr>
      <w:r w:rsidRPr="008859F8">
        <w:rPr>
          <w:rFonts w:asciiTheme="minorHAnsi" w:hAnsiTheme="minorHAnsi" w:cs="Times New Roman"/>
          <w:sz w:val="24"/>
          <w:szCs w:val="24"/>
        </w:rPr>
        <w:t xml:space="preserve">Nature </w:t>
      </w:r>
      <w:r w:rsidR="008604E5" w:rsidRPr="008859F8">
        <w:rPr>
          <w:rFonts w:asciiTheme="minorHAnsi" w:hAnsiTheme="minorHAnsi" w:cs="Times New Roman"/>
          <w:sz w:val="24"/>
          <w:szCs w:val="24"/>
        </w:rPr>
        <w:t>does play an important role in sequestering carbon, but</w:t>
      </w:r>
      <w:r w:rsidR="00B121EF" w:rsidRPr="008859F8">
        <w:rPr>
          <w:rFonts w:asciiTheme="minorHAnsi" w:hAnsiTheme="minorHAnsi" w:cs="Times New Roman"/>
          <w:sz w:val="24"/>
          <w:szCs w:val="24"/>
        </w:rPr>
        <w:t xml:space="preserve"> it</w:t>
      </w:r>
      <w:r w:rsidR="008604E5" w:rsidRPr="008859F8">
        <w:rPr>
          <w:rFonts w:asciiTheme="minorHAnsi" w:hAnsiTheme="minorHAnsi" w:cs="Times New Roman"/>
          <w:sz w:val="24"/>
          <w:szCs w:val="24"/>
        </w:rPr>
        <w:t xml:space="preserve"> </w:t>
      </w:r>
      <w:r w:rsidRPr="008859F8">
        <w:rPr>
          <w:rFonts w:asciiTheme="minorHAnsi" w:hAnsiTheme="minorHAnsi" w:cs="Times New Roman"/>
          <w:sz w:val="24"/>
          <w:szCs w:val="24"/>
        </w:rPr>
        <w:t xml:space="preserve">can’t keep up with our rapid burning of fossil fuels. </w:t>
      </w:r>
      <w:r w:rsidR="00486036" w:rsidRPr="008859F8">
        <w:rPr>
          <w:rFonts w:asciiTheme="minorHAnsi" w:hAnsiTheme="minorHAnsi" w:cs="Times New Roman"/>
          <w:sz w:val="24"/>
          <w:szCs w:val="24"/>
        </w:rPr>
        <w:t>Recent s</w:t>
      </w:r>
      <w:r w:rsidR="00E80829" w:rsidRPr="008859F8">
        <w:rPr>
          <w:rFonts w:asciiTheme="minorHAnsi" w:hAnsiTheme="minorHAnsi" w:cs="Times New Roman"/>
          <w:sz w:val="24"/>
          <w:szCs w:val="24"/>
        </w:rPr>
        <w:t>tudies have showed</w:t>
      </w:r>
      <w:r w:rsidR="00486036" w:rsidRPr="008859F8">
        <w:rPr>
          <w:rFonts w:asciiTheme="minorHAnsi" w:hAnsiTheme="minorHAnsi" w:cs="Times New Roman"/>
          <w:sz w:val="24"/>
          <w:szCs w:val="24"/>
        </w:rPr>
        <w:t xml:space="preserve"> that </w:t>
      </w:r>
      <w:r w:rsidR="0055254B" w:rsidRPr="008859F8">
        <w:rPr>
          <w:rFonts w:asciiTheme="minorHAnsi" w:hAnsiTheme="minorHAnsi" w:cs="Times New Roman"/>
          <w:sz w:val="24"/>
          <w:szCs w:val="24"/>
        </w:rPr>
        <w:t xml:space="preserve">the natural processes for </w:t>
      </w:r>
      <w:r w:rsidR="00E80829" w:rsidRPr="008859F8">
        <w:rPr>
          <w:rFonts w:asciiTheme="minorHAnsi" w:hAnsiTheme="minorHAnsi" w:cs="Times New Roman"/>
          <w:sz w:val="24"/>
          <w:szCs w:val="24"/>
        </w:rPr>
        <w:t xml:space="preserve">absorbing carbon dioxide are not keeping up with the increased rate of emissions.  This </w:t>
      </w:r>
      <w:r w:rsidRPr="008859F8">
        <w:rPr>
          <w:rFonts w:asciiTheme="minorHAnsi" w:hAnsiTheme="minorHAnsi" w:cs="Times New Roman"/>
          <w:sz w:val="24"/>
          <w:szCs w:val="24"/>
        </w:rPr>
        <w:t xml:space="preserve">leads to an accumulation of GHGs in the atmosphere.  </w:t>
      </w:r>
    </w:p>
    <w:p w14:paraId="2527F399" w14:textId="77777777" w:rsidR="00BB41F5" w:rsidRPr="008859F8" w:rsidRDefault="00BB41F5">
      <w:pPr>
        <w:rPr>
          <w:rFonts w:asciiTheme="minorHAnsi" w:hAnsiTheme="minorHAnsi" w:cs="Times New Roman"/>
          <w:sz w:val="24"/>
          <w:szCs w:val="24"/>
        </w:rPr>
      </w:pPr>
    </w:p>
    <w:p w14:paraId="08B90462" w14:textId="77777777" w:rsidR="005916EC" w:rsidRPr="008859F8" w:rsidRDefault="00B121EF">
      <w:pPr>
        <w:rPr>
          <w:rFonts w:asciiTheme="minorHAnsi" w:hAnsiTheme="minorHAnsi" w:cs="Times New Roman"/>
          <w:sz w:val="24"/>
          <w:szCs w:val="24"/>
        </w:rPr>
      </w:pPr>
      <w:r w:rsidRPr="008859F8">
        <w:rPr>
          <w:rFonts w:asciiTheme="minorHAnsi" w:hAnsiTheme="minorHAnsi" w:cs="Times New Roman"/>
          <w:sz w:val="24"/>
          <w:szCs w:val="24"/>
        </w:rPr>
        <w:t>Three of our country’s</w:t>
      </w:r>
      <w:r w:rsidR="00EB00BB" w:rsidRPr="008859F8">
        <w:rPr>
          <w:rFonts w:asciiTheme="minorHAnsi" w:hAnsiTheme="minorHAnsi" w:cs="Times New Roman"/>
          <w:sz w:val="24"/>
          <w:szCs w:val="24"/>
        </w:rPr>
        <w:t xml:space="preserve"> </w:t>
      </w:r>
      <w:r w:rsidR="00E94A5F" w:rsidRPr="008859F8">
        <w:rPr>
          <w:rFonts w:asciiTheme="minorHAnsi" w:hAnsiTheme="minorHAnsi" w:cs="Times New Roman"/>
          <w:sz w:val="24"/>
          <w:szCs w:val="24"/>
        </w:rPr>
        <w:t>primary energy sources of our country</w:t>
      </w:r>
      <w:r w:rsidRPr="008859F8">
        <w:rPr>
          <w:rFonts w:asciiTheme="minorHAnsi" w:hAnsiTheme="minorHAnsi" w:cs="Times New Roman"/>
          <w:sz w:val="24"/>
          <w:szCs w:val="24"/>
        </w:rPr>
        <w:t xml:space="preserve"> – </w:t>
      </w:r>
      <w:r w:rsidR="00E94A5F" w:rsidRPr="008859F8">
        <w:rPr>
          <w:rFonts w:asciiTheme="minorHAnsi" w:hAnsiTheme="minorHAnsi" w:cs="Times New Roman"/>
          <w:sz w:val="24"/>
          <w:szCs w:val="24"/>
        </w:rPr>
        <w:t>petroleum</w:t>
      </w:r>
      <w:r w:rsidR="00EB00BB" w:rsidRPr="008859F8">
        <w:rPr>
          <w:rFonts w:asciiTheme="minorHAnsi" w:hAnsiTheme="minorHAnsi" w:cs="Times New Roman"/>
          <w:sz w:val="24"/>
          <w:szCs w:val="24"/>
        </w:rPr>
        <w:t>, natural gas</w:t>
      </w:r>
      <w:r w:rsidR="00E94A5F" w:rsidRPr="008859F8">
        <w:rPr>
          <w:rFonts w:asciiTheme="minorHAnsi" w:hAnsiTheme="minorHAnsi" w:cs="Times New Roman"/>
          <w:sz w:val="24"/>
          <w:szCs w:val="24"/>
        </w:rPr>
        <w:t xml:space="preserve"> and coal</w:t>
      </w:r>
      <w:r w:rsidRPr="008859F8">
        <w:rPr>
          <w:rFonts w:asciiTheme="minorHAnsi" w:hAnsiTheme="minorHAnsi" w:cs="Times New Roman"/>
          <w:sz w:val="24"/>
          <w:szCs w:val="24"/>
        </w:rPr>
        <w:t xml:space="preserve"> </w:t>
      </w:r>
      <w:r w:rsidR="00B10FBF" w:rsidRPr="008859F8">
        <w:rPr>
          <w:rFonts w:asciiTheme="minorHAnsi" w:hAnsiTheme="minorHAnsi" w:cs="Times New Roman"/>
          <w:sz w:val="24"/>
          <w:szCs w:val="24"/>
        </w:rPr>
        <w:t>– are</w:t>
      </w:r>
      <w:r w:rsidR="002757B4" w:rsidRPr="008859F8">
        <w:rPr>
          <w:rFonts w:asciiTheme="minorHAnsi" w:hAnsiTheme="minorHAnsi" w:cs="Times New Roman"/>
          <w:sz w:val="24"/>
          <w:szCs w:val="24"/>
        </w:rPr>
        <w:t xml:space="preserve"> </w:t>
      </w:r>
      <w:r w:rsidR="00E94A5F" w:rsidRPr="008859F8">
        <w:rPr>
          <w:rFonts w:asciiTheme="minorHAnsi" w:hAnsiTheme="minorHAnsi" w:cs="Times New Roman"/>
          <w:sz w:val="24"/>
          <w:szCs w:val="24"/>
        </w:rPr>
        <w:t>burned to produce energy</w:t>
      </w:r>
      <w:r w:rsidRPr="008859F8">
        <w:rPr>
          <w:rFonts w:asciiTheme="minorHAnsi" w:hAnsiTheme="minorHAnsi" w:cs="Times New Roman"/>
          <w:sz w:val="24"/>
          <w:szCs w:val="24"/>
        </w:rPr>
        <w:t>. This energy is</w:t>
      </w:r>
      <w:r w:rsidR="00E94A5F" w:rsidRPr="008859F8">
        <w:rPr>
          <w:rFonts w:asciiTheme="minorHAnsi" w:hAnsiTheme="minorHAnsi" w:cs="Times New Roman"/>
          <w:sz w:val="24"/>
          <w:szCs w:val="24"/>
        </w:rPr>
        <w:t xml:space="preserve"> used to do work such as </w:t>
      </w:r>
      <w:r w:rsidR="00645271" w:rsidRPr="008859F8">
        <w:rPr>
          <w:rFonts w:asciiTheme="minorHAnsi" w:hAnsiTheme="minorHAnsi" w:cs="Times New Roman"/>
          <w:sz w:val="24"/>
          <w:szCs w:val="24"/>
        </w:rPr>
        <w:t xml:space="preserve">powering </w:t>
      </w:r>
      <w:r w:rsidRPr="008859F8">
        <w:rPr>
          <w:rFonts w:asciiTheme="minorHAnsi" w:hAnsiTheme="minorHAnsi" w:cs="Times New Roman"/>
          <w:sz w:val="24"/>
          <w:szCs w:val="24"/>
        </w:rPr>
        <w:t xml:space="preserve">a </w:t>
      </w:r>
      <w:r w:rsidR="00645271" w:rsidRPr="008859F8">
        <w:rPr>
          <w:rFonts w:asciiTheme="minorHAnsi" w:hAnsiTheme="minorHAnsi" w:cs="Times New Roman"/>
          <w:sz w:val="24"/>
          <w:szCs w:val="24"/>
        </w:rPr>
        <w:t>TV or a game system</w:t>
      </w:r>
      <w:r w:rsidR="00E94A5F" w:rsidRPr="008859F8">
        <w:rPr>
          <w:rFonts w:asciiTheme="minorHAnsi" w:hAnsiTheme="minorHAnsi" w:cs="Times New Roman"/>
          <w:sz w:val="24"/>
          <w:szCs w:val="24"/>
        </w:rPr>
        <w:t xml:space="preserve">, </w:t>
      </w:r>
      <w:r w:rsidR="00645271" w:rsidRPr="008859F8">
        <w:rPr>
          <w:rFonts w:asciiTheme="minorHAnsi" w:hAnsiTheme="minorHAnsi" w:cs="Times New Roman"/>
          <w:sz w:val="24"/>
          <w:szCs w:val="24"/>
        </w:rPr>
        <w:t>driv</w:t>
      </w:r>
      <w:r w:rsidRPr="008859F8">
        <w:rPr>
          <w:rFonts w:asciiTheme="minorHAnsi" w:hAnsiTheme="minorHAnsi" w:cs="Times New Roman"/>
          <w:sz w:val="24"/>
          <w:szCs w:val="24"/>
        </w:rPr>
        <w:t>ing</w:t>
      </w:r>
      <w:r w:rsidR="00645271" w:rsidRPr="008859F8">
        <w:rPr>
          <w:rFonts w:asciiTheme="minorHAnsi" w:hAnsiTheme="minorHAnsi" w:cs="Times New Roman"/>
          <w:sz w:val="24"/>
          <w:szCs w:val="24"/>
        </w:rPr>
        <w:t xml:space="preserve"> school buses</w:t>
      </w:r>
      <w:r w:rsidR="00E94A5F" w:rsidRPr="008859F8">
        <w:rPr>
          <w:rFonts w:asciiTheme="minorHAnsi" w:hAnsiTheme="minorHAnsi" w:cs="Times New Roman"/>
          <w:sz w:val="24"/>
          <w:szCs w:val="24"/>
        </w:rPr>
        <w:t xml:space="preserve">, etc. This is why the amount of energy we consume </w:t>
      </w:r>
      <w:r w:rsidRPr="008859F8">
        <w:rPr>
          <w:rFonts w:asciiTheme="minorHAnsi" w:hAnsiTheme="minorHAnsi" w:cs="Times New Roman"/>
          <w:sz w:val="24"/>
          <w:szCs w:val="24"/>
        </w:rPr>
        <w:t>great</w:t>
      </w:r>
      <w:r w:rsidR="00E94A5F" w:rsidRPr="008859F8">
        <w:rPr>
          <w:rFonts w:asciiTheme="minorHAnsi" w:hAnsiTheme="minorHAnsi" w:cs="Times New Roman"/>
          <w:sz w:val="24"/>
          <w:szCs w:val="24"/>
        </w:rPr>
        <w:t xml:space="preserve">ly affects our carbon footprint. </w:t>
      </w:r>
      <w:r w:rsidRPr="008859F8">
        <w:rPr>
          <w:rFonts w:asciiTheme="minorHAnsi" w:hAnsiTheme="minorHAnsi" w:cs="Times New Roman"/>
          <w:sz w:val="24"/>
          <w:szCs w:val="24"/>
        </w:rPr>
        <w:t>Household</w:t>
      </w:r>
      <w:r w:rsidR="00E94A5F" w:rsidRPr="008859F8">
        <w:rPr>
          <w:rFonts w:asciiTheme="minorHAnsi" w:hAnsiTheme="minorHAnsi" w:cs="Times New Roman"/>
          <w:sz w:val="24"/>
          <w:szCs w:val="24"/>
        </w:rPr>
        <w:t xml:space="preserve"> activities that produce a carbon footprint are those that require electricity</w:t>
      </w:r>
      <w:r w:rsidRPr="008859F8">
        <w:rPr>
          <w:rFonts w:asciiTheme="minorHAnsi" w:hAnsiTheme="minorHAnsi" w:cs="Times New Roman"/>
          <w:sz w:val="24"/>
          <w:szCs w:val="24"/>
        </w:rPr>
        <w:t>,</w:t>
      </w:r>
      <w:r w:rsidR="00E94A5F" w:rsidRPr="008859F8">
        <w:rPr>
          <w:rFonts w:asciiTheme="minorHAnsi" w:hAnsiTheme="minorHAnsi" w:cs="Times New Roman"/>
          <w:sz w:val="24"/>
          <w:szCs w:val="24"/>
        </w:rPr>
        <w:t xml:space="preserve"> such as lighting, heating and cooling a house, showering, etc. For most individuals, most GHGs are produced in an indirect way</w:t>
      </w:r>
      <w:r w:rsidRPr="008859F8">
        <w:rPr>
          <w:rFonts w:asciiTheme="minorHAnsi" w:hAnsiTheme="minorHAnsi" w:cs="Times New Roman"/>
          <w:sz w:val="24"/>
          <w:szCs w:val="24"/>
        </w:rPr>
        <w:t>, like in the production of</w:t>
      </w:r>
      <w:r w:rsidR="00E94A5F" w:rsidRPr="008859F8">
        <w:rPr>
          <w:rFonts w:asciiTheme="minorHAnsi" w:hAnsiTheme="minorHAnsi" w:cs="Times New Roman"/>
          <w:sz w:val="24"/>
          <w:szCs w:val="24"/>
        </w:rPr>
        <w:t xml:space="preserve"> electricity to run appliances or transport goods. However, GHGs gases can also be produced </w:t>
      </w:r>
      <w:r w:rsidRPr="008859F8">
        <w:rPr>
          <w:rFonts w:asciiTheme="minorHAnsi" w:hAnsiTheme="minorHAnsi" w:cs="Times New Roman"/>
          <w:sz w:val="24"/>
          <w:szCs w:val="24"/>
        </w:rPr>
        <w:t>directly when burning</w:t>
      </w:r>
      <w:r w:rsidR="00E94A5F" w:rsidRPr="008859F8">
        <w:rPr>
          <w:rFonts w:asciiTheme="minorHAnsi" w:hAnsiTheme="minorHAnsi" w:cs="Times New Roman"/>
          <w:sz w:val="24"/>
          <w:szCs w:val="24"/>
        </w:rPr>
        <w:t xml:space="preserve"> gasoline to fuel </w:t>
      </w:r>
      <w:r w:rsidRPr="008859F8">
        <w:rPr>
          <w:rFonts w:asciiTheme="minorHAnsi" w:hAnsiTheme="minorHAnsi" w:cs="Times New Roman"/>
          <w:sz w:val="24"/>
          <w:szCs w:val="24"/>
        </w:rPr>
        <w:t xml:space="preserve">a </w:t>
      </w:r>
      <w:r w:rsidR="00E94A5F" w:rsidRPr="008859F8">
        <w:rPr>
          <w:rFonts w:asciiTheme="minorHAnsi" w:hAnsiTheme="minorHAnsi" w:cs="Times New Roman"/>
          <w:sz w:val="24"/>
          <w:szCs w:val="24"/>
        </w:rPr>
        <w:t>car or burn</w:t>
      </w:r>
      <w:r w:rsidRPr="008859F8">
        <w:rPr>
          <w:rFonts w:asciiTheme="minorHAnsi" w:hAnsiTheme="minorHAnsi" w:cs="Times New Roman"/>
          <w:sz w:val="24"/>
          <w:szCs w:val="24"/>
        </w:rPr>
        <w:t xml:space="preserve">ing </w:t>
      </w:r>
      <w:r w:rsidR="00E94A5F" w:rsidRPr="008859F8">
        <w:rPr>
          <w:rFonts w:asciiTheme="minorHAnsi" w:hAnsiTheme="minorHAnsi" w:cs="Times New Roman"/>
          <w:sz w:val="24"/>
          <w:szCs w:val="24"/>
        </w:rPr>
        <w:t xml:space="preserve">wood in a fireplace for heat. A carbon calculator </w:t>
      </w:r>
      <w:r w:rsidRPr="008859F8">
        <w:rPr>
          <w:rFonts w:asciiTheme="minorHAnsi" w:hAnsiTheme="minorHAnsi" w:cs="Times New Roman"/>
          <w:sz w:val="24"/>
          <w:szCs w:val="24"/>
        </w:rPr>
        <w:t>and</w:t>
      </w:r>
      <w:r w:rsidR="00E94A5F" w:rsidRPr="008859F8">
        <w:rPr>
          <w:rFonts w:asciiTheme="minorHAnsi" w:hAnsiTheme="minorHAnsi" w:cs="Times New Roman"/>
          <w:sz w:val="24"/>
          <w:szCs w:val="24"/>
        </w:rPr>
        <w:t xml:space="preserve"> lifestyle questionnaire </w:t>
      </w:r>
      <w:r w:rsidRPr="008859F8">
        <w:rPr>
          <w:rFonts w:asciiTheme="minorHAnsi" w:hAnsiTheme="minorHAnsi" w:cs="Times New Roman"/>
          <w:sz w:val="24"/>
          <w:szCs w:val="24"/>
        </w:rPr>
        <w:t xml:space="preserve">estimate </w:t>
      </w:r>
      <w:r w:rsidR="00E94A5F" w:rsidRPr="008859F8">
        <w:rPr>
          <w:rFonts w:asciiTheme="minorHAnsi" w:hAnsiTheme="minorHAnsi" w:cs="Times New Roman"/>
          <w:sz w:val="24"/>
          <w:szCs w:val="24"/>
        </w:rPr>
        <w:t xml:space="preserve">the amount of GHGs released over a period of time. Recognizing the amount of GHGs produced by the way we live our lives is an important step in stopping climate change. Knowing about the consequences of </w:t>
      </w:r>
      <w:r w:rsidRPr="008859F8">
        <w:rPr>
          <w:rFonts w:asciiTheme="minorHAnsi" w:hAnsiTheme="minorHAnsi" w:cs="Times New Roman"/>
          <w:sz w:val="24"/>
          <w:szCs w:val="24"/>
        </w:rPr>
        <w:t xml:space="preserve">everyday </w:t>
      </w:r>
      <w:r w:rsidR="00E94A5F" w:rsidRPr="008859F8">
        <w:rPr>
          <w:rFonts w:asciiTheme="minorHAnsi" w:hAnsiTheme="minorHAnsi" w:cs="Times New Roman"/>
          <w:sz w:val="24"/>
          <w:szCs w:val="24"/>
        </w:rPr>
        <w:t xml:space="preserve">actions will empower </w:t>
      </w:r>
      <w:r w:rsidR="004D6D36" w:rsidRPr="008859F8">
        <w:rPr>
          <w:rFonts w:asciiTheme="minorHAnsi" w:hAnsiTheme="minorHAnsi" w:cs="Times New Roman"/>
          <w:sz w:val="24"/>
          <w:szCs w:val="24"/>
        </w:rPr>
        <w:t xml:space="preserve">students </w:t>
      </w:r>
      <w:r w:rsidR="00E94A5F" w:rsidRPr="008859F8">
        <w:rPr>
          <w:rFonts w:asciiTheme="minorHAnsi" w:hAnsiTheme="minorHAnsi" w:cs="Times New Roman"/>
          <w:sz w:val="24"/>
          <w:szCs w:val="24"/>
        </w:rPr>
        <w:t xml:space="preserve">to have a meaningful consideration of what </w:t>
      </w:r>
      <w:r w:rsidR="004D6D36" w:rsidRPr="008859F8">
        <w:rPr>
          <w:rFonts w:asciiTheme="minorHAnsi" w:hAnsiTheme="minorHAnsi" w:cs="Times New Roman"/>
          <w:sz w:val="24"/>
          <w:szCs w:val="24"/>
        </w:rPr>
        <w:t xml:space="preserve">they </w:t>
      </w:r>
      <w:r w:rsidR="00E94A5F" w:rsidRPr="008859F8">
        <w:rPr>
          <w:rFonts w:asciiTheme="minorHAnsi" w:hAnsiTheme="minorHAnsi" w:cs="Times New Roman"/>
          <w:sz w:val="24"/>
          <w:szCs w:val="24"/>
        </w:rPr>
        <w:t>can do help combat climate change. Since there are various types of GHGs, for convenience, most carbon calculators convert all GHGs to carbon dioxide equivalents (CO</w:t>
      </w:r>
      <w:r w:rsidR="00E94A5F" w:rsidRPr="008859F8">
        <w:rPr>
          <w:rFonts w:asciiTheme="minorHAnsi" w:hAnsiTheme="minorHAnsi" w:cs="Times New Roman"/>
          <w:sz w:val="24"/>
          <w:szCs w:val="24"/>
          <w:vertAlign w:val="subscript"/>
        </w:rPr>
        <w:t>2</w:t>
      </w:r>
      <w:r w:rsidR="00E94A5F" w:rsidRPr="008859F8">
        <w:rPr>
          <w:rFonts w:asciiTheme="minorHAnsi" w:hAnsiTheme="minorHAnsi" w:cs="Times New Roman"/>
          <w:sz w:val="24"/>
          <w:szCs w:val="24"/>
        </w:rPr>
        <w:t>e)</w:t>
      </w:r>
      <w:r w:rsidR="00B10FBF" w:rsidRPr="008859F8">
        <w:rPr>
          <w:rFonts w:asciiTheme="minorHAnsi" w:hAnsiTheme="minorHAnsi" w:cs="Times New Roman"/>
          <w:sz w:val="24"/>
          <w:szCs w:val="24"/>
        </w:rPr>
        <w:t>, or</w:t>
      </w:r>
      <w:r w:rsidRPr="008859F8">
        <w:rPr>
          <w:rFonts w:asciiTheme="minorHAnsi" w:hAnsiTheme="minorHAnsi" w:cs="Times New Roman"/>
          <w:sz w:val="24"/>
          <w:szCs w:val="24"/>
        </w:rPr>
        <w:t xml:space="preserve"> </w:t>
      </w:r>
      <w:r w:rsidR="00E94A5F" w:rsidRPr="008859F8">
        <w:rPr>
          <w:rFonts w:asciiTheme="minorHAnsi" w:hAnsiTheme="minorHAnsi" w:cs="Times New Roman"/>
          <w:sz w:val="24"/>
          <w:szCs w:val="24"/>
        </w:rPr>
        <w:t>the amount of CO</w:t>
      </w:r>
      <w:r w:rsidR="00E94A5F" w:rsidRPr="008859F8">
        <w:rPr>
          <w:rFonts w:asciiTheme="minorHAnsi" w:hAnsiTheme="minorHAnsi" w:cs="Times New Roman"/>
          <w:sz w:val="24"/>
          <w:szCs w:val="24"/>
          <w:vertAlign w:val="subscript"/>
        </w:rPr>
        <w:t>2</w:t>
      </w:r>
      <w:r w:rsidR="00E94A5F" w:rsidRPr="008859F8">
        <w:rPr>
          <w:rFonts w:asciiTheme="minorHAnsi" w:hAnsiTheme="minorHAnsi" w:cs="Times New Roman"/>
          <w:sz w:val="24"/>
          <w:szCs w:val="24"/>
        </w:rPr>
        <w:t xml:space="preserve"> that would cause the equivalent amount of damage as the other GHGs. </w:t>
      </w:r>
    </w:p>
    <w:p w14:paraId="3CE9E83D" w14:textId="77777777" w:rsidR="008859F8" w:rsidRDefault="00E94A5F">
      <w:pPr>
        <w:rPr>
          <w:rFonts w:asciiTheme="minorHAnsi" w:hAnsiTheme="minorHAnsi" w:cs="Times New Roman"/>
          <w:sz w:val="24"/>
          <w:szCs w:val="24"/>
        </w:rPr>
      </w:pPr>
      <w:r w:rsidRPr="008859F8">
        <w:rPr>
          <w:rFonts w:asciiTheme="minorHAnsi" w:hAnsiTheme="minorHAnsi" w:cs="Times New Roman"/>
          <w:sz w:val="24"/>
          <w:szCs w:val="24"/>
        </w:rPr>
        <w:t xml:space="preserve"> </w:t>
      </w:r>
    </w:p>
    <w:p w14:paraId="747F2E52" w14:textId="77777777" w:rsidR="005916EC" w:rsidRPr="008859F8" w:rsidRDefault="00E94A5F">
      <w:pPr>
        <w:rPr>
          <w:rFonts w:asciiTheme="minorHAnsi" w:hAnsiTheme="minorHAnsi" w:cs="Times New Roman"/>
          <w:sz w:val="24"/>
          <w:szCs w:val="24"/>
        </w:rPr>
      </w:pPr>
      <w:r w:rsidRPr="008859F8">
        <w:rPr>
          <w:rFonts w:asciiTheme="minorHAnsi" w:hAnsiTheme="minorHAnsi" w:cs="Times New Roman"/>
          <w:b/>
          <w:sz w:val="24"/>
          <w:szCs w:val="24"/>
          <w:u w:val="single"/>
        </w:rPr>
        <w:t>Problem</w:t>
      </w:r>
      <w:r w:rsidRPr="008859F8">
        <w:rPr>
          <w:rFonts w:asciiTheme="minorHAnsi" w:hAnsiTheme="minorHAnsi" w:cs="Times New Roman"/>
          <w:b/>
          <w:sz w:val="24"/>
          <w:szCs w:val="24"/>
        </w:rPr>
        <w:t xml:space="preserve">: </w:t>
      </w:r>
      <w:r w:rsidRPr="008859F8">
        <w:rPr>
          <w:rFonts w:asciiTheme="minorHAnsi" w:hAnsiTheme="minorHAnsi" w:cs="Times New Roman"/>
          <w:sz w:val="24"/>
          <w:szCs w:val="24"/>
        </w:rPr>
        <w:t>Carbon emissions have dramatically increased over the past decades as nations</w:t>
      </w:r>
      <w:r w:rsidR="004D6D36" w:rsidRPr="008859F8">
        <w:rPr>
          <w:rFonts w:asciiTheme="minorHAnsi" w:hAnsiTheme="minorHAnsi" w:cs="Times New Roman"/>
          <w:sz w:val="24"/>
          <w:szCs w:val="24"/>
        </w:rPr>
        <w:t xml:space="preserve"> such as China, India, and Brazil</w:t>
      </w:r>
      <w:r w:rsidRPr="008859F8">
        <w:rPr>
          <w:rFonts w:asciiTheme="minorHAnsi" w:hAnsiTheme="minorHAnsi" w:cs="Times New Roman"/>
          <w:sz w:val="24"/>
          <w:szCs w:val="24"/>
        </w:rPr>
        <w:t xml:space="preserve"> have become industrialized. </w:t>
      </w:r>
      <w:r w:rsidR="00645271" w:rsidRPr="008859F8">
        <w:rPr>
          <w:rFonts w:asciiTheme="minorHAnsi" w:hAnsiTheme="minorHAnsi" w:cs="Times New Roman"/>
          <w:sz w:val="24"/>
          <w:szCs w:val="24"/>
        </w:rPr>
        <w:t xml:space="preserve">Industrialized nations require more </w:t>
      </w:r>
      <w:r w:rsidR="00645271" w:rsidRPr="008859F8">
        <w:rPr>
          <w:rFonts w:asciiTheme="minorHAnsi" w:hAnsiTheme="minorHAnsi" w:cs="Times New Roman"/>
          <w:sz w:val="24"/>
          <w:szCs w:val="24"/>
        </w:rPr>
        <w:lastRenderedPageBreak/>
        <w:t xml:space="preserve">energy due to technological advances and </w:t>
      </w:r>
      <w:r w:rsidR="008604E5" w:rsidRPr="008859F8">
        <w:rPr>
          <w:rFonts w:asciiTheme="minorHAnsi" w:hAnsiTheme="minorHAnsi" w:cs="Times New Roman"/>
          <w:sz w:val="24"/>
          <w:szCs w:val="24"/>
        </w:rPr>
        <w:t xml:space="preserve">economic </w:t>
      </w:r>
      <w:r w:rsidR="00645271" w:rsidRPr="008859F8">
        <w:rPr>
          <w:rFonts w:asciiTheme="minorHAnsi" w:hAnsiTheme="minorHAnsi" w:cs="Times New Roman"/>
          <w:sz w:val="24"/>
          <w:szCs w:val="24"/>
        </w:rPr>
        <w:t xml:space="preserve">prosperity. Goods </w:t>
      </w:r>
      <w:r w:rsidR="00252525" w:rsidRPr="008859F8">
        <w:rPr>
          <w:rFonts w:asciiTheme="minorHAnsi" w:hAnsiTheme="minorHAnsi" w:cs="Times New Roman"/>
          <w:sz w:val="24"/>
          <w:szCs w:val="24"/>
        </w:rPr>
        <w:t>that require energy</w:t>
      </w:r>
      <w:r w:rsidR="00B121EF" w:rsidRPr="008859F8">
        <w:rPr>
          <w:rFonts w:asciiTheme="minorHAnsi" w:hAnsiTheme="minorHAnsi" w:cs="Times New Roman"/>
          <w:sz w:val="24"/>
          <w:szCs w:val="24"/>
        </w:rPr>
        <w:t>,</w:t>
      </w:r>
      <w:r w:rsidR="00252525" w:rsidRPr="008859F8">
        <w:rPr>
          <w:rFonts w:asciiTheme="minorHAnsi" w:hAnsiTheme="minorHAnsi" w:cs="Times New Roman"/>
          <w:sz w:val="24"/>
          <w:szCs w:val="24"/>
        </w:rPr>
        <w:t xml:space="preserve"> </w:t>
      </w:r>
      <w:r w:rsidR="00645271" w:rsidRPr="008859F8">
        <w:rPr>
          <w:rFonts w:asciiTheme="minorHAnsi" w:hAnsiTheme="minorHAnsi" w:cs="Times New Roman"/>
          <w:sz w:val="24"/>
          <w:szCs w:val="24"/>
        </w:rPr>
        <w:t>such as TVs, cars, and other appliances</w:t>
      </w:r>
      <w:r w:rsidR="00252525" w:rsidRPr="008859F8">
        <w:rPr>
          <w:rFonts w:asciiTheme="minorHAnsi" w:hAnsiTheme="minorHAnsi" w:cs="Times New Roman"/>
          <w:sz w:val="24"/>
          <w:szCs w:val="24"/>
        </w:rPr>
        <w:t xml:space="preserve"> are more readily available</w:t>
      </w:r>
      <w:r w:rsidR="00BB41F5" w:rsidRPr="008859F8">
        <w:rPr>
          <w:rFonts w:asciiTheme="minorHAnsi" w:hAnsiTheme="minorHAnsi" w:cs="Times New Roman"/>
          <w:sz w:val="24"/>
          <w:szCs w:val="24"/>
        </w:rPr>
        <w:t xml:space="preserve"> to everyone</w:t>
      </w:r>
      <w:r w:rsidR="00645271" w:rsidRPr="008859F8">
        <w:rPr>
          <w:rFonts w:asciiTheme="minorHAnsi" w:hAnsiTheme="minorHAnsi" w:cs="Times New Roman"/>
          <w:sz w:val="24"/>
          <w:szCs w:val="24"/>
        </w:rPr>
        <w:t xml:space="preserve">. Industrialized nations </w:t>
      </w:r>
      <w:r w:rsidR="00B121EF" w:rsidRPr="008859F8">
        <w:rPr>
          <w:rFonts w:asciiTheme="minorHAnsi" w:hAnsiTheme="minorHAnsi" w:cs="Times New Roman"/>
          <w:sz w:val="24"/>
          <w:szCs w:val="24"/>
        </w:rPr>
        <w:t>house an</w:t>
      </w:r>
      <w:r w:rsidR="00645271" w:rsidRPr="008859F8">
        <w:rPr>
          <w:rFonts w:asciiTheme="minorHAnsi" w:hAnsiTheme="minorHAnsi" w:cs="Times New Roman"/>
          <w:sz w:val="24"/>
          <w:szCs w:val="24"/>
        </w:rPr>
        <w:t xml:space="preserve"> increase</w:t>
      </w:r>
      <w:r w:rsidR="009F7EA9" w:rsidRPr="008859F8">
        <w:rPr>
          <w:rFonts w:asciiTheme="minorHAnsi" w:hAnsiTheme="minorHAnsi" w:cs="Times New Roman"/>
          <w:sz w:val="24"/>
          <w:szCs w:val="24"/>
        </w:rPr>
        <w:t>d</w:t>
      </w:r>
      <w:r w:rsidR="00645271" w:rsidRPr="008859F8">
        <w:rPr>
          <w:rFonts w:asciiTheme="minorHAnsi" w:hAnsiTheme="minorHAnsi" w:cs="Times New Roman"/>
          <w:sz w:val="24"/>
          <w:szCs w:val="24"/>
        </w:rPr>
        <w:t xml:space="preserve"> amount of infrastructure such as roads, bridges and buildings</w:t>
      </w:r>
      <w:r w:rsidR="00B121EF" w:rsidRPr="008859F8">
        <w:rPr>
          <w:rFonts w:asciiTheme="minorHAnsi" w:hAnsiTheme="minorHAnsi" w:cs="Times New Roman"/>
          <w:sz w:val="24"/>
          <w:szCs w:val="24"/>
        </w:rPr>
        <w:t xml:space="preserve"> that</w:t>
      </w:r>
      <w:r w:rsidR="00645271" w:rsidRPr="008859F8">
        <w:rPr>
          <w:rFonts w:asciiTheme="minorHAnsi" w:hAnsiTheme="minorHAnsi" w:cs="Times New Roman"/>
          <w:sz w:val="24"/>
          <w:szCs w:val="24"/>
        </w:rPr>
        <w:t xml:space="preserve"> require large amounts of raw materials and energy to build. </w:t>
      </w:r>
      <w:r w:rsidR="002757B4" w:rsidRPr="008859F8">
        <w:rPr>
          <w:rFonts w:asciiTheme="minorHAnsi" w:hAnsiTheme="minorHAnsi" w:cs="Times New Roman"/>
          <w:sz w:val="24"/>
          <w:szCs w:val="24"/>
        </w:rPr>
        <w:t>In addition to this, industrialized nations tend to consume more meat products</w:t>
      </w:r>
      <w:r w:rsidR="00B121EF" w:rsidRPr="008859F8">
        <w:rPr>
          <w:rFonts w:asciiTheme="minorHAnsi" w:hAnsiTheme="minorHAnsi" w:cs="Times New Roman"/>
          <w:sz w:val="24"/>
          <w:szCs w:val="24"/>
        </w:rPr>
        <w:t>,</w:t>
      </w:r>
      <w:r w:rsidR="002757B4" w:rsidRPr="008859F8">
        <w:rPr>
          <w:rFonts w:asciiTheme="minorHAnsi" w:hAnsiTheme="minorHAnsi" w:cs="Times New Roman"/>
          <w:sz w:val="24"/>
          <w:szCs w:val="24"/>
        </w:rPr>
        <w:t xml:space="preserve"> which require a large amount of energy and resources to produce. </w:t>
      </w:r>
      <w:r w:rsidRPr="008859F8">
        <w:rPr>
          <w:rFonts w:asciiTheme="minorHAnsi" w:hAnsiTheme="minorHAnsi" w:cs="Times New Roman"/>
          <w:sz w:val="24"/>
          <w:szCs w:val="24"/>
        </w:rPr>
        <w:t xml:space="preserve">Higher amounts of GHGs are already showing evidence of producing climate change. This climate change is dangerous for humans </w:t>
      </w:r>
      <w:r w:rsidR="00B121EF" w:rsidRPr="008859F8">
        <w:rPr>
          <w:rFonts w:asciiTheme="minorHAnsi" w:hAnsiTheme="minorHAnsi" w:cs="Times New Roman"/>
          <w:sz w:val="24"/>
          <w:szCs w:val="24"/>
        </w:rPr>
        <w:t>and</w:t>
      </w:r>
      <w:r w:rsidR="00645271" w:rsidRPr="008859F8">
        <w:rPr>
          <w:rFonts w:asciiTheme="minorHAnsi" w:hAnsiTheme="minorHAnsi" w:cs="Times New Roman"/>
          <w:sz w:val="24"/>
          <w:szCs w:val="24"/>
        </w:rPr>
        <w:t xml:space="preserve"> other species </w:t>
      </w:r>
      <w:r w:rsidR="00B121EF" w:rsidRPr="008859F8">
        <w:rPr>
          <w:rFonts w:asciiTheme="minorHAnsi" w:hAnsiTheme="minorHAnsi" w:cs="Times New Roman"/>
          <w:sz w:val="24"/>
          <w:szCs w:val="24"/>
        </w:rPr>
        <w:t xml:space="preserve">as </w:t>
      </w:r>
      <w:r w:rsidRPr="008859F8">
        <w:rPr>
          <w:rFonts w:asciiTheme="minorHAnsi" w:hAnsiTheme="minorHAnsi" w:cs="Times New Roman"/>
          <w:sz w:val="24"/>
          <w:szCs w:val="24"/>
        </w:rPr>
        <w:t>it</w:t>
      </w:r>
      <w:r w:rsidR="00B121EF" w:rsidRPr="008859F8">
        <w:rPr>
          <w:rFonts w:asciiTheme="minorHAnsi" w:hAnsiTheme="minorHAnsi" w:cs="Times New Roman"/>
          <w:sz w:val="24"/>
          <w:szCs w:val="24"/>
        </w:rPr>
        <w:t xml:space="preserve"> can</w:t>
      </w:r>
      <w:r w:rsidRPr="008859F8">
        <w:rPr>
          <w:rFonts w:asciiTheme="minorHAnsi" w:hAnsiTheme="minorHAnsi" w:cs="Times New Roman"/>
          <w:sz w:val="24"/>
          <w:szCs w:val="24"/>
        </w:rPr>
        <w:t xml:space="preserve"> cause </w:t>
      </w:r>
      <w:r w:rsidR="00B121EF" w:rsidRPr="008859F8">
        <w:rPr>
          <w:rFonts w:asciiTheme="minorHAnsi" w:hAnsiTheme="minorHAnsi" w:cs="Times New Roman"/>
          <w:sz w:val="24"/>
          <w:szCs w:val="24"/>
        </w:rPr>
        <w:t>raised ocean levels</w:t>
      </w:r>
      <w:r w:rsidRPr="008859F8">
        <w:rPr>
          <w:rFonts w:asciiTheme="minorHAnsi" w:hAnsiTheme="minorHAnsi" w:cs="Times New Roman"/>
          <w:sz w:val="24"/>
          <w:szCs w:val="24"/>
        </w:rPr>
        <w:t xml:space="preserve">, droughts, natural disasters and extreme temperatures. </w:t>
      </w:r>
    </w:p>
    <w:p w14:paraId="4E20E88A" w14:textId="77777777" w:rsidR="005916EC" w:rsidRPr="008859F8" w:rsidRDefault="005916EC">
      <w:pPr>
        <w:rPr>
          <w:rFonts w:asciiTheme="minorHAnsi" w:hAnsiTheme="minorHAnsi" w:cs="Times New Roman"/>
          <w:sz w:val="24"/>
          <w:szCs w:val="24"/>
        </w:rPr>
      </w:pPr>
    </w:p>
    <w:p w14:paraId="5F85CD93" w14:textId="77777777" w:rsidR="005916EC" w:rsidRPr="008859F8" w:rsidRDefault="00E94A5F">
      <w:pPr>
        <w:rPr>
          <w:rFonts w:asciiTheme="minorHAnsi" w:hAnsiTheme="minorHAnsi" w:cs="Times New Roman"/>
          <w:sz w:val="24"/>
          <w:szCs w:val="24"/>
        </w:rPr>
      </w:pPr>
      <w:r w:rsidRPr="008859F8">
        <w:rPr>
          <w:rFonts w:asciiTheme="minorHAnsi" w:hAnsiTheme="minorHAnsi" w:cs="Times New Roman"/>
          <w:b/>
          <w:sz w:val="24"/>
          <w:szCs w:val="24"/>
          <w:u w:val="single"/>
        </w:rPr>
        <w:t>Challenge</w:t>
      </w:r>
      <w:r w:rsidRPr="008859F8">
        <w:rPr>
          <w:rFonts w:asciiTheme="minorHAnsi" w:hAnsiTheme="minorHAnsi" w:cs="Times New Roman"/>
          <w:b/>
          <w:sz w:val="24"/>
          <w:szCs w:val="24"/>
        </w:rPr>
        <w:t>:</w:t>
      </w:r>
      <w:r w:rsidR="008859F8">
        <w:rPr>
          <w:rFonts w:asciiTheme="minorHAnsi" w:hAnsiTheme="minorHAnsi" w:cs="Times New Roman"/>
          <w:b/>
          <w:sz w:val="24"/>
          <w:szCs w:val="24"/>
        </w:rPr>
        <w:t xml:space="preserve"> </w:t>
      </w:r>
      <w:r w:rsidR="00B121EF" w:rsidRPr="008859F8">
        <w:rPr>
          <w:rFonts w:asciiTheme="minorHAnsi" w:hAnsiTheme="minorHAnsi" w:cs="Times New Roman"/>
          <w:sz w:val="24"/>
          <w:szCs w:val="24"/>
        </w:rPr>
        <w:t>Since c</w:t>
      </w:r>
      <w:r w:rsidRPr="008859F8">
        <w:rPr>
          <w:rFonts w:asciiTheme="minorHAnsi" w:hAnsiTheme="minorHAnsi" w:cs="Times New Roman"/>
          <w:sz w:val="24"/>
          <w:szCs w:val="24"/>
        </w:rPr>
        <w:t xml:space="preserve">limate change is an irreversible </w:t>
      </w:r>
      <w:r w:rsidR="00B121EF" w:rsidRPr="008859F8">
        <w:rPr>
          <w:rFonts w:asciiTheme="minorHAnsi" w:hAnsiTheme="minorHAnsi" w:cs="Times New Roman"/>
          <w:sz w:val="24"/>
          <w:szCs w:val="24"/>
        </w:rPr>
        <w:t>process, there</w:t>
      </w:r>
      <w:r w:rsidRPr="008859F8">
        <w:rPr>
          <w:rFonts w:asciiTheme="minorHAnsi" w:hAnsiTheme="minorHAnsi" w:cs="Times New Roman"/>
          <w:sz w:val="24"/>
          <w:szCs w:val="24"/>
        </w:rPr>
        <w:t xml:space="preserve"> must be</w:t>
      </w:r>
      <w:r w:rsidR="00B121EF" w:rsidRPr="008859F8">
        <w:rPr>
          <w:rFonts w:asciiTheme="minorHAnsi" w:hAnsiTheme="minorHAnsi" w:cs="Times New Roman"/>
          <w:sz w:val="24"/>
          <w:szCs w:val="24"/>
        </w:rPr>
        <w:t xml:space="preserve"> an organized</w:t>
      </w:r>
      <w:r w:rsidRPr="008859F8">
        <w:rPr>
          <w:rFonts w:asciiTheme="minorHAnsi" w:hAnsiTheme="minorHAnsi" w:cs="Times New Roman"/>
          <w:sz w:val="24"/>
          <w:szCs w:val="24"/>
        </w:rPr>
        <w:t xml:space="preserve"> mitigation</w:t>
      </w:r>
      <w:r w:rsidR="00B121EF" w:rsidRPr="008859F8">
        <w:rPr>
          <w:rFonts w:asciiTheme="minorHAnsi" w:hAnsiTheme="minorHAnsi" w:cs="Times New Roman"/>
          <w:sz w:val="24"/>
          <w:szCs w:val="24"/>
        </w:rPr>
        <w:t xml:space="preserve"> effort</w:t>
      </w:r>
      <w:r w:rsidRPr="008859F8">
        <w:rPr>
          <w:rFonts w:asciiTheme="minorHAnsi" w:hAnsiTheme="minorHAnsi" w:cs="Times New Roman"/>
          <w:sz w:val="24"/>
          <w:szCs w:val="24"/>
        </w:rPr>
        <w:t xml:space="preserve"> in order for life to survive on this planet. </w:t>
      </w:r>
      <w:r w:rsidR="00547B57" w:rsidRPr="008859F8">
        <w:rPr>
          <w:rFonts w:asciiTheme="minorHAnsi" w:hAnsiTheme="minorHAnsi" w:cs="Times New Roman"/>
          <w:sz w:val="24"/>
          <w:szCs w:val="24"/>
        </w:rPr>
        <w:t>High carbon emissions are</w:t>
      </w:r>
      <w:r w:rsidRPr="008859F8">
        <w:rPr>
          <w:rFonts w:asciiTheme="minorHAnsi" w:hAnsiTheme="minorHAnsi" w:cs="Times New Roman"/>
          <w:sz w:val="24"/>
          <w:szCs w:val="24"/>
        </w:rPr>
        <w:t xml:space="preserve"> a large problem for industrialized nations</w:t>
      </w:r>
      <w:r w:rsidR="00B121EF" w:rsidRPr="008859F8">
        <w:rPr>
          <w:rFonts w:asciiTheme="minorHAnsi" w:hAnsiTheme="minorHAnsi" w:cs="Times New Roman"/>
          <w:sz w:val="24"/>
          <w:szCs w:val="24"/>
        </w:rPr>
        <w:t>.</w:t>
      </w:r>
      <w:r w:rsidRPr="008859F8">
        <w:rPr>
          <w:rFonts w:asciiTheme="minorHAnsi" w:hAnsiTheme="minorHAnsi" w:cs="Times New Roman"/>
          <w:sz w:val="24"/>
          <w:szCs w:val="24"/>
        </w:rPr>
        <w:t xml:space="preserve"> </w:t>
      </w:r>
      <w:r w:rsidR="00B121EF" w:rsidRPr="008859F8">
        <w:rPr>
          <w:rFonts w:asciiTheme="minorHAnsi" w:hAnsiTheme="minorHAnsi" w:cs="Times New Roman"/>
          <w:sz w:val="24"/>
          <w:szCs w:val="24"/>
        </w:rPr>
        <w:t xml:space="preserve">The United States </w:t>
      </w:r>
      <w:r w:rsidRPr="008859F8">
        <w:rPr>
          <w:rFonts w:asciiTheme="minorHAnsi" w:hAnsiTheme="minorHAnsi" w:cs="Times New Roman"/>
          <w:sz w:val="24"/>
          <w:szCs w:val="24"/>
        </w:rPr>
        <w:t xml:space="preserve">has high carbon emissions due to our dependence on fossil fuels as our primary source of energy. </w:t>
      </w:r>
      <w:r w:rsidR="00B121EF" w:rsidRPr="008859F8">
        <w:rPr>
          <w:rFonts w:asciiTheme="minorHAnsi" w:hAnsiTheme="minorHAnsi" w:cs="Times New Roman"/>
          <w:sz w:val="24"/>
          <w:szCs w:val="24"/>
        </w:rPr>
        <w:t>Problems</w:t>
      </w:r>
      <w:r w:rsidRPr="008859F8">
        <w:rPr>
          <w:rFonts w:asciiTheme="minorHAnsi" w:hAnsiTheme="minorHAnsi" w:cs="Times New Roman"/>
          <w:sz w:val="24"/>
          <w:szCs w:val="24"/>
        </w:rPr>
        <w:t xml:space="preserve"> arise when trying to mitigate our carbon footprint while still maintaining the lifestyle we </w:t>
      </w:r>
      <w:r w:rsidR="00F0712B" w:rsidRPr="008859F8">
        <w:rPr>
          <w:rFonts w:asciiTheme="minorHAnsi" w:hAnsiTheme="minorHAnsi" w:cs="Times New Roman"/>
          <w:sz w:val="24"/>
          <w:szCs w:val="24"/>
        </w:rPr>
        <w:t>are used to</w:t>
      </w:r>
      <w:r w:rsidRPr="008859F8">
        <w:rPr>
          <w:rFonts w:asciiTheme="minorHAnsi" w:hAnsiTheme="minorHAnsi" w:cs="Times New Roman"/>
          <w:sz w:val="24"/>
          <w:szCs w:val="24"/>
        </w:rPr>
        <w:t>. One could live a virtually zero carbon emission life</w:t>
      </w:r>
      <w:r w:rsidR="00B121EF" w:rsidRPr="008859F8">
        <w:rPr>
          <w:rFonts w:asciiTheme="minorHAnsi" w:hAnsiTheme="minorHAnsi" w:cs="Times New Roman"/>
          <w:sz w:val="24"/>
          <w:szCs w:val="24"/>
        </w:rPr>
        <w:t>,</w:t>
      </w:r>
      <w:r w:rsidRPr="008859F8">
        <w:rPr>
          <w:rFonts w:asciiTheme="minorHAnsi" w:hAnsiTheme="minorHAnsi" w:cs="Times New Roman"/>
          <w:sz w:val="24"/>
          <w:szCs w:val="24"/>
        </w:rPr>
        <w:t xml:space="preserve"> but it would be extremely challenging and inconvenient in our culture. Further, the life choices that lead to less CO</w:t>
      </w:r>
      <w:r w:rsidRPr="008859F8">
        <w:rPr>
          <w:rFonts w:asciiTheme="minorHAnsi" w:hAnsiTheme="minorHAnsi" w:cs="Times New Roman"/>
          <w:sz w:val="24"/>
          <w:szCs w:val="24"/>
          <w:vertAlign w:val="subscript"/>
        </w:rPr>
        <w:t>2</w:t>
      </w:r>
      <w:r w:rsidRPr="008859F8">
        <w:rPr>
          <w:rFonts w:asciiTheme="minorHAnsi" w:hAnsiTheme="minorHAnsi" w:cs="Times New Roman"/>
          <w:sz w:val="24"/>
          <w:szCs w:val="24"/>
        </w:rPr>
        <w:t xml:space="preserve">e emissions are not available to everyone, </w:t>
      </w:r>
      <w:r w:rsidR="00B121EF" w:rsidRPr="008859F8">
        <w:rPr>
          <w:rFonts w:asciiTheme="minorHAnsi" w:hAnsiTheme="minorHAnsi" w:cs="Times New Roman"/>
          <w:sz w:val="24"/>
          <w:szCs w:val="24"/>
        </w:rPr>
        <w:t>especially in</w:t>
      </w:r>
      <w:r w:rsidRPr="008859F8">
        <w:rPr>
          <w:rFonts w:asciiTheme="minorHAnsi" w:hAnsiTheme="minorHAnsi" w:cs="Times New Roman"/>
          <w:sz w:val="24"/>
          <w:szCs w:val="24"/>
        </w:rPr>
        <w:t xml:space="preserve"> rural and low socioeconomic communities. </w:t>
      </w:r>
    </w:p>
    <w:p w14:paraId="2B2C5945" w14:textId="77777777" w:rsidR="005916EC" w:rsidRPr="008859F8" w:rsidRDefault="005916EC">
      <w:pPr>
        <w:rPr>
          <w:rFonts w:asciiTheme="minorHAnsi" w:hAnsiTheme="minorHAnsi" w:cs="Times New Roman"/>
          <w:sz w:val="24"/>
          <w:szCs w:val="24"/>
        </w:rPr>
      </w:pPr>
    </w:p>
    <w:p w14:paraId="5F696FE0" w14:textId="77777777" w:rsidR="005916EC" w:rsidRPr="008859F8" w:rsidRDefault="00E94A5F">
      <w:pPr>
        <w:rPr>
          <w:rFonts w:asciiTheme="minorHAnsi" w:hAnsiTheme="minorHAnsi" w:cs="Times New Roman"/>
          <w:sz w:val="24"/>
          <w:szCs w:val="24"/>
        </w:rPr>
      </w:pPr>
      <w:r w:rsidRPr="008859F8">
        <w:rPr>
          <w:rFonts w:asciiTheme="minorHAnsi" w:hAnsiTheme="minorHAnsi" w:cs="Times New Roman"/>
          <w:sz w:val="24"/>
          <w:szCs w:val="24"/>
        </w:rPr>
        <w:t>The challenge is to find things that are</w:t>
      </w:r>
      <w:r w:rsidR="00B121EF" w:rsidRPr="008859F8">
        <w:rPr>
          <w:rFonts w:asciiTheme="minorHAnsi" w:hAnsiTheme="minorHAnsi" w:cs="Times New Roman"/>
          <w:sz w:val="24"/>
          <w:szCs w:val="24"/>
        </w:rPr>
        <w:t xml:space="preserve"> readily</w:t>
      </w:r>
      <w:r w:rsidRPr="008859F8">
        <w:rPr>
          <w:rFonts w:asciiTheme="minorHAnsi" w:hAnsiTheme="minorHAnsi" w:cs="Times New Roman"/>
          <w:sz w:val="24"/>
          <w:szCs w:val="24"/>
        </w:rPr>
        <w:t xml:space="preserve"> available to lower our carbon footprint and that we are</w:t>
      </w:r>
      <w:r w:rsidR="00B121EF" w:rsidRPr="008859F8">
        <w:rPr>
          <w:rFonts w:asciiTheme="minorHAnsi" w:hAnsiTheme="minorHAnsi" w:cs="Times New Roman"/>
          <w:sz w:val="24"/>
          <w:szCs w:val="24"/>
        </w:rPr>
        <w:t xml:space="preserve"> also</w:t>
      </w:r>
      <w:r w:rsidRPr="008859F8">
        <w:rPr>
          <w:rFonts w:asciiTheme="minorHAnsi" w:hAnsiTheme="minorHAnsi" w:cs="Times New Roman"/>
          <w:sz w:val="24"/>
          <w:szCs w:val="24"/>
        </w:rPr>
        <w:t xml:space="preserve"> willing to do. Some of these things are simpler than others. For example, it might be easy and fairly inexpensive to change incandescent light bulbs with fluorescent </w:t>
      </w:r>
      <w:r w:rsidR="00645271" w:rsidRPr="008859F8">
        <w:rPr>
          <w:rFonts w:asciiTheme="minorHAnsi" w:hAnsiTheme="minorHAnsi" w:cs="Times New Roman"/>
          <w:sz w:val="24"/>
          <w:szCs w:val="24"/>
        </w:rPr>
        <w:t xml:space="preserve">or LED </w:t>
      </w:r>
      <w:r w:rsidRPr="008859F8">
        <w:rPr>
          <w:rFonts w:asciiTheme="minorHAnsi" w:hAnsiTheme="minorHAnsi" w:cs="Times New Roman"/>
          <w:sz w:val="24"/>
          <w:szCs w:val="24"/>
        </w:rPr>
        <w:t xml:space="preserve">ones. However, </w:t>
      </w:r>
      <w:r w:rsidR="00C738AC" w:rsidRPr="008859F8">
        <w:rPr>
          <w:rFonts w:asciiTheme="minorHAnsi" w:hAnsiTheme="minorHAnsi" w:cs="Times New Roman"/>
          <w:sz w:val="24"/>
          <w:szCs w:val="24"/>
        </w:rPr>
        <w:t>f</w:t>
      </w:r>
      <w:r w:rsidR="00645271" w:rsidRPr="008859F8">
        <w:rPr>
          <w:rFonts w:asciiTheme="minorHAnsi" w:hAnsiTheme="minorHAnsi" w:cs="Times New Roman"/>
          <w:sz w:val="24"/>
          <w:szCs w:val="24"/>
        </w:rPr>
        <w:t xml:space="preserve">lying in an airplane has a disproportionately large effect compared to other forms of </w:t>
      </w:r>
      <w:r w:rsidR="00BB41F5" w:rsidRPr="008859F8">
        <w:rPr>
          <w:rFonts w:asciiTheme="minorHAnsi" w:hAnsiTheme="minorHAnsi" w:cs="Times New Roman"/>
          <w:sz w:val="24"/>
          <w:szCs w:val="24"/>
        </w:rPr>
        <w:t>transportation</w:t>
      </w:r>
      <w:r w:rsidR="00645271" w:rsidRPr="008859F8">
        <w:rPr>
          <w:rFonts w:asciiTheme="minorHAnsi" w:hAnsiTheme="minorHAnsi" w:cs="Times New Roman"/>
          <w:sz w:val="24"/>
          <w:szCs w:val="24"/>
        </w:rPr>
        <w:t xml:space="preserve">. </w:t>
      </w:r>
      <w:r w:rsidRPr="008859F8">
        <w:rPr>
          <w:rFonts w:asciiTheme="minorHAnsi" w:hAnsiTheme="minorHAnsi" w:cs="Times New Roman"/>
          <w:sz w:val="24"/>
          <w:szCs w:val="24"/>
        </w:rPr>
        <w:t>For many of us, this is not an easy choice and we have to fly</w:t>
      </w:r>
      <w:r w:rsidR="004D6D36" w:rsidRPr="008859F8">
        <w:rPr>
          <w:rFonts w:asciiTheme="minorHAnsi" w:hAnsiTheme="minorHAnsi" w:cs="Times New Roman"/>
          <w:sz w:val="24"/>
          <w:szCs w:val="24"/>
        </w:rPr>
        <w:t xml:space="preserve"> </w:t>
      </w:r>
      <w:r w:rsidRPr="008859F8">
        <w:rPr>
          <w:rFonts w:asciiTheme="minorHAnsi" w:hAnsiTheme="minorHAnsi" w:cs="Times New Roman"/>
          <w:sz w:val="24"/>
          <w:szCs w:val="24"/>
        </w:rPr>
        <w:t xml:space="preserve">to visit family or </w:t>
      </w:r>
      <w:r w:rsidR="004D6D36" w:rsidRPr="008859F8">
        <w:rPr>
          <w:rFonts w:asciiTheme="minorHAnsi" w:hAnsiTheme="minorHAnsi" w:cs="Times New Roman"/>
          <w:sz w:val="24"/>
          <w:szCs w:val="24"/>
        </w:rPr>
        <w:t>to go on</w:t>
      </w:r>
      <w:r w:rsidRPr="008859F8">
        <w:rPr>
          <w:rFonts w:asciiTheme="minorHAnsi" w:hAnsiTheme="minorHAnsi" w:cs="Times New Roman"/>
          <w:sz w:val="24"/>
          <w:szCs w:val="24"/>
        </w:rPr>
        <w:t xml:space="preserve"> vacation. One does not have to alter the way one lives their life completely to have a meaningful part in lowering climate change. For instance, upgrading </w:t>
      </w:r>
      <w:r w:rsidR="006A7FC6" w:rsidRPr="008859F8">
        <w:rPr>
          <w:rFonts w:asciiTheme="minorHAnsi" w:hAnsiTheme="minorHAnsi" w:cs="Times New Roman"/>
          <w:sz w:val="24"/>
          <w:szCs w:val="24"/>
        </w:rPr>
        <w:t xml:space="preserve">to </w:t>
      </w:r>
      <w:r w:rsidRPr="008859F8">
        <w:rPr>
          <w:rFonts w:asciiTheme="minorHAnsi" w:hAnsiTheme="minorHAnsi" w:cs="Times New Roman"/>
          <w:sz w:val="24"/>
          <w:szCs w:val="24"/>
        </w:rPr>
        <w:t xml:space="preserve">energy efficient appliances can save large amounts of energy annually. In many cases, lowering our carbon footprint has additional benefits </w:t>
      </w:r>
      <w:r w:rsidR="00B121EF" w:rsidRPr="008859F8">
        <w:rPr>
          <w:rFonts w:asciiTheme="minorHAnsi" w:hAnsiTheme="minorHAnsi" w:cs="Times New Roman"/>
          <w:sz w:val="24"/>
          <w:szCs w:val="24"/>
        </w:rPr>
        <w:t>in addition to preventing</w:t>
      </w:r>
      <w:r w:rsidRPr="008859F8">
        <w:rPr>
          <w:rFonts w:asciiTheme="minorHAnsi" w:hAnsiTheme="minorHAnsi" w:cs="Times New Roman"/>
          <w:sz w:val="24"/>
          <w:szCs w:val="24"/>
        </w:rPr>
        <w:t xml:space="preserve"> further climate change</w:t>
      </w:r>
      <w:r w:rsidR="00B121EF" w:rsidRPr="008859F8">
        <w:rPr>
          <w:rFonts w:asciiTheme="minorHAnsi" w:hAnsiTheme="minorHAnsi" w:cs="Times New Roman"/>
          <w:sz w:val="24"/>
          <w:szCs w:val="24"/>
        </w:rPr>
        <w:t>. F</w:t>
      </w:r>
      <w:r w:rsidR="006A7FC6" w:rsidRPr="008859F8">
        <w:rPr>
          <w:rFonts w:asciiTheme="minorHAnsi" w:hAnsiTheme="minorHAnsi" w:cs="Times New Roman"/>
          <w:sz w:val="24"/>
          <w:szCs w:val="24"/>
        </w:rPr>
        <w:t>or example</w:t>
      </w:r>
      <w:r w:rsidR="006639BA" w:rsidRPr="008859F8">
        <w:rPr>
          <w:rFonts w:asciiTheme="minorHAnsi" w:hAnsiTheme="minorHAnsi" w:cs="Times New Roman"/>
          <w:sz w:val="24"/>
          <w:szCs w:val="24"/>
        </w:rPr>
        <w:t>,</w:t>
      </w:r>
      <w:r w:rsidRPr="008859F8">
        <w:rPr>
          <w:rFonts w:asciiTheme="minorHAnsi" w:hAnsiTheme="minorHAnsi" w:cs="Times New Roman"/>
          <w:sz w:val="24"/>
          <w:szCs w:val="24"/>
        </w:rPr>
        <w:t xml:space="preserve"> biking to school</w:t>
      </w:r>
      <w:r w:rsidR="00B121EF" w:rsidRPr="008859F8">
        <w:rPr>
          <w:rFonts w:asciiTheme="minorHAnsi" w:hAnsiTheme="minorHAnsi" w:cs="Times New Roman"/>
          <w:sz w:val="24"/>
          <w:szCs w:val="24"/>
        </w:rPr>
        <w:t xml:space="preserve"> and</w:t>
      </w:r>
      <w:r w:rsidR="00645271" w:rsidRPr="008859F8">
        <w:rPr>
          <w:rFonts w:asciiTheme="minorHAnsi" w:hAnsiTheme="minorHAnsi" w:cs="Times New Roman"/>
          <w:sz w:val="24"/>
          <w:szCs w:val="24"/>
        </w:rPr>
        <w:t xml:space="preserve"> </w:t>
      </w:r>
      <w:r w:rsidRPr="008859F8">
        <w:rPr>
          <w:rFonts w:asciiTheme="minorHAnsi" w:hAnsiTheme="minorHAnsi" w:cs="Times New Roman"/>
          <w:sz w:val="24"/>
          <w:szCs w:val="24"/>
        </w:rPr>
        <w:t xml:space="preserve">eating less meat and processed food </w:t>
      </w:r>
      <w:r w:rsidR="00645271" w:rsidRPr="008859F8">
        <w:rPr>
          <w:rFonts w:asciiTheme="minorHAnsi" w:hAnsiTheme="minorHAnsi" w:cs="Times New Roman"/>
          <w:sz w:val="24"/>
          <w:szCs w:val="24"/>
        </w:rPr>
        <w:t>are</w:t>
      </w:r>
      <w:r w:rsidRPr="008859F8">
        <w:rPr>
          <w:rFonts w:asciiTheme="minorHAnsi" w:hAnsiTheme="minorHAnsi" w:cs="Times New Roman"/>
          <w:sz w:val="24"/>
          <w:szCs w:val="24"/>
        </w:rPr>
        <w:t xml:space="preserve"> beneficial for your health</w:t>
      </w:r>
      <w:r w:rsidR="002757B4" w:rsidRPr="008859F8">
        <w:rPr>
          <w:rFonts w:asciiTheme="minorHAnsi" w:hAnsiTheme="minorHAnsi" w:cs="Times New Roman"/>
          <w:sz w:val="24"/>
          <w:szCs w:val="24"/>
        </w:rPr>
        <w:t xml:space="preserve"> as well as </w:t>
      </w:r>
      <w:r w:rsidR="00B10FBF" w:rsidRPr="008859F8">
        <w:rPr>
          <w:rFonts w:asciiTheme="minorHAnsi" w:hAnsiTheme="minorHAnsi" w:cs="Times New Roman"/>
          <w:sz w:val="24"/>
          <w:szCs w:val="24"/>
        </w:rPr>
        <w:t xml:space="preserve">for </w:t>
      </w:r>
      <w:r w:rsidR="002757B4" w:rsidRPr="008859F8">
        <w:rPr>
          <w:rFonts w:asciiTheme="minorHAnsi" w:hAnsiTheme="minorHAnsi" w:cs="Times New Roman"/>
          <w:sz w:val="24"/>
          <w:szCs w:val="24"/>
        </w:rPr>
        <w:t>the environment.</w:t>
      </w:r>
      <w:r w:rsidRPr="008859F8">
        <w:rPr>
          <w:rFonts w:asciiTheme="minorHAnsi" w:hAnsiTheme="minorHAnsi" w:cs="Times New Roman"/>
          <w:sz w:val="24"/>
          <w:szCs w:val="24"/>
        </w:rPr>
        <w:t xml:space="preserve"> </w:t>
      </w:r>
    </w:p>
    <w:p w14:paraId="6AF5CCF9" w14:textId="77777777" w:rsidR="007C0592" w:rsidRPr="008859F8" w:rsidRDefault="00E94A5F">
      <w:pPr>
        <w:rPr>
          <w:rFonts w:asciiTheme="minorHAnsi" w:hAnsiTheme="minorHAnsi" w:cs="Times New Roman"/>
          <w:sz w:val="24"/>
          <w:szCs w:val="24"/>
        </w:rPr>
      </w:pPr>
      <w:r w:rsidRPr="008859F8">
        <w:rPr>
          <w:rFonts w:asciiTheme="minorHAnsi" w:hAnsiTheme="minorHAnsi" w:cs="Times New Roman"/>
          <w:sz w:val="24"/>
          <w:szCs w:val="24"/>
        </w:rPr>
        <w:t xml:space="preserve"> </w:t>
      </w:r>
    </w:p>
    <w:p w14:paraId="72C55C2C" w14:textId="77777777" w:rsidR="005916EC" w:rsidRPr="008859F8" w:rsidRDefault="00E94A5F">
      <w:pPr>
        <w:rPr>
          <w:rFonts w:asciiTheme="minorHAnsi" w:hAnsiTheme="minorHAnsi" w:cs="Times New Roman"/>
          <w:sz w:val="24"/>
          <w:szCs w:val="24"/>
        </w:rPr>
      </w:pPr>
      <w:r w:rsidRPr="008859F8">
        <w:rPr>
          <w:rFonts w:asciiTheme="minorHAnsi" w:hAnsiTheme="minorHAnsi" w:cs="Times New Roman"/>
          <w:b/>
          <w:sz w:val="24"/>
          <w:szCs w:val="24"/>
          <w:u w:val="single"/>
        </w:rPr>
        <w:t>Procedure</w:t>
      </w:r>
      <w:r w:rsidRPr="008859F8">
        <w:rPr>
          <w:rFonts w:asciiTheme="minorHAnsi" w:hAnsiTheme="minorHAnsi" w:cs="Times New Roman"/>
          <w:b/>
          <w:sz w:val="24"/>
          <w:szCs w:val="24"/>
        </w:rPr>
        <w:t xml:space="preserve">: </w:t>
      </w:r>
    </w:p>
    <w:p w14:paraId="186DFD99" w14:textId="77777777" w:rsidR="00801119" w:rsidRPr="008859F8" w:rsidRDefault="00E94A5F" w:rsidP="00977522">
      <w:pPr>
        <w:spacing w:after="40"/>
        <w:rPr>
          <w:rFonts w:asciiTheme="minorHAnsi" w:hAnsiTheme="minorHAnsi" w:cs="Times New Roman"/>
          <w:sz w:val="24"/>
          <w:szCs w:val="24"/>
        </w:rPr>
      </w:pPr>
      <w:r w:rsidRPr="008859F8">
        <w:rPr>
          <w:rFonts w:asciiTheme="minorHAnsi" w:hAnsiTheme="minorHAnsi" w:cs="Times New Roman"/>
          <w:sz w:val="24"/>
          <w:szCs w:val="24"/>
        </w:rPr>
        <w:t xml:space="preserve">1. </w:t>
      </w:r>
      <w:r w:rsidR="00801119" w:rsidRPr="008859F8">
        <w:rPr>
          <w:rFonts w:asciiTheme="minorHAnsi" w:hAnsiTheme="minorHAnsi" w:cs="Times New Roman"/>
          <w:sz w:val="24"/>
          <w:szCs w:val="24"/>
        </w:rPr>
        <w:t>Start with a discussion about carbon footprints and global warming. Make sure students understand</w:t>
      </w:r>
      <w:r w:rsidR="00B121EF" w:rsidRPr="008859F8">
        <w:rPr>
          <w:rFonts w:asciiTheme="minorHAnsi" w:hAnsiTheme="minorHAnsi" w:cs="Times New Roman"/>
          <w:sz w:val="24"/>
          <w:szCs w:val="24"/>
        </w:rPr>
        <w:t xml:space="preserve"> that</w:t>
      </w:r>
      <w:r w:rsidR="00801119" w:rsidRPr="008859F8">
        <w:rPr>
          <w:rFonts w:asciiTheme="minorHAnsi" w:hAnsiTheme="minorHAnsi" w:cs="Times New Roman"/>
          <w:sz w:val="24"/>
          <w:szCs w:val="24"/>
        </w:rPr>
        <w:t xml:space="preserve"> it is neither good nor bad to have a large carbon footprint</w:t>
      </w:r>
      <w:r w:rsidR="00B121EF" w:rsidRPr="008859F8">
        <w:rPr>
          <w:rFonts w:asciiTheme="minorHAnsi" w:hAnsiTheme="minorHAnsi" w:cs="Times New Roman"/>
          <w:sz w:val="24"/>
          <w:szCs w:val="24"/>
        </w:rPr>
        <w:t>, that</w:t>
      </w:r>
      <w:r w:rsidR="00801119" w:rsidRPr="008859F8">
        <w:rPr>
          <w:rFonts w:asciiTheme="minorHAnsi" w:hAnsiTheme="minorHAnsi" w:cs="Times New Roman"/>
          <w:sz w:val="24"/>
          <w:szCs w:val="24"/>
        </w:rPr>
        <w:t xml:space="preserve"> </w:t>
      </w:r>
      <w:r w:rsidR="006639BA" w:rsidRPr="008859F8">
        <w:rPr>
          <w:rFonts w:asciiTheme="minorHAnsi" w:hAnsiTheme="minorHAnsi" w:cs="Times New Roman"/>
          <w:sz w:val="24"/>
          <w:szCs w:val="24"/>
        </w:rPr>
        <w:t xml:space="preserve">the type of life they want to live </w:t>
      </w:r>
      <w:r w:rsidR="00801119" w:rsidRPr="008859F8">
        <w:rPr>
          <w:rFonts w:asciiTheme="minorHAnsi" w:hAnsiTheme="minorHAnsi" w:cs="Times New Roman"/>
          <w:sz w:val="24"/>
          <w:szCs w:val="24"/>
        </w:rPr>
        <w:t>is a personal choice</w:t>
      </w:r>
      <w:r w:rsidR="00B121EF" w:rsidRPr="008859F8">
        <w:rPr>
          <w:rFonts w:asciiTheme="minorHAnsi" w:hAnsiTheme="minorHAnsi" w:cs="Times New Roman"/>
          <w:sz w:val="24"/>
          <w:szCs w:val="24"/>
        </w:rPr>
        <w:t>,</w:t>
      </w:r>
      <w:r w:rsidR="00801119" w:rsidRPr="008859F8">
        <w:rPr>
          <w:rFonts w:asciiTheme="minorHAnsi" w:hAnsiTheme="minorHAnsi" w:cs="Times New Roman"/>
          <w:sz w:val="24"/>
          <w:szCs w:val="24"/>
        </w:rPr>
        <w:t xml:space="preserve"> and </w:t>
      </w:r>
      <w:r w:rsidR="00B121EF" w:rsidRPr="008859F8">
        <w:rPr>
          <w:rFonts w:asciiTheme="minorHAnsi" w:hAnsiTheme="minorHAnsi" w:cs="Times New Roman"/>
          <w:sz w:val="24"/>
          <w:szCs w:val="24"/>
        </w:rPr>
        <w:t xml:space="preserve">that </w:t>
      </w:r>
      <w:r w:rsidR="00801119" w:rsidRPr="008859F8">
        <w:rPr>
          <w:rFonts w:asciiTheme="minorHAnsi" w:hAnsiTheme="minorHAnsi" w:cs="Times New Roman"/>
          <w:sz w:val="24"/>
          <w:szCs w:val="24"/>
        </w:rPr>
        <w:t>they won’t be judged</w:t>
      </w:r>
      <w:r w:rsidR="00710551" w:rsidRPr="008859F8">
        <w:rPr>
          <w:rFonts w:asciiTheme="minorHAnsi" w:hAnsiTheme="minorHAnsi" w:cs="Times New Roman"/>
          <w:sz w:val="24"/>
          <w:szCs w:val="24"/>
        </w:rPr>
        <w:t xml:space="preserve"> upon that</w:t>
      </w:r>
      <w:r w:rsidR="00801119" w:rsidRPr="008859F8">
        <w:rPr>
          <w:rFonts w:asciiTheme="minorHAnsi" w:hAnsiTheme="minorHAnsi" w:cs="Times New Roman"/>
          <w:sz w:val="24"/>
          <w:szCs w:val="24"/>
        </w:rPr>
        <w:t xml:space="preserve">. </w:t>
      </w:r>
    </w:p>
    <w:p w14:paraId="4EA68290" w14:textId="77777777" w:rsidR="008D6121" w:rsidRPr="008859F8" w:rsidRDefault="00801119" w:rsidP="00977522">
      <w:pPr>
        <w:spacing w:after="40"/>
        <w:rPr>
          <w:rFonts w:asciiTheme="minorHAnsi" w:hAnsiTheme="minorHAnsi" w:cs="Times New Roman"/>
          <w:sz w:val="24"/>
          <w:szCs w:val="24"/>
        </w:rPr>
      </w:pPr>
      <w:r w:rsidRPr="008859F8">
        <w:rPr>
          <w:rFonts w:asciiTheme="minorHAnsi" w:hAnsiTheme="minorHAnsi" w:cs="Times New Roman"/>
          <w:sz w:val="24"/>
          <w:szCs w:val="24"/>
        </w:rPr>
        <w:t xml:space="preserve">2. </w:t>
      </w:r>
      <w:r w:rsidR="0052559E" w:rsidRPr="008859F8">
        <w:rPr>
          <w:rFonts w:asciiTheme="minorHAnsi" w:hAnsiTheme="minorHAnsi" w:cs="Times New Roman"/>
          <w:sz w:val="24"/>
          <w:szCs w:val="24"/>
        </w:rPr>
        <w:t>Students should hypothesize what activities in their daily lives have the largest carbon footprint</w:t>
      </w:r>
      <w:r w:rsidR="008D6121" w:rsidRPr="008859F8">
        <w:rPr>
          <w:rFonts w:asciiTheme="minorHAnsi" w:hAnsiTheme="minorHAnsi" w:cs="Times New Roman"/>
          <w:sz w:val="24"/>
          <w:szCs w:val="24"/>
        </w:rPr>
        <w:t xml:space="preserve"> and </w:t>
      </w:r>
      <w:r w:rsidR="0052559E" w:rsidRPr="008859F8">
        <w:rPr>
          <w:rFonts w:asciiTheme="minorHAnsi" w:hAnsiTheme="minorHAnsi" w:cs="Times New Roman"/>
          <w:sz w:val="24"/>
          <w:szCs w:val="24"/>
        </w:rPr>
        <w:t xml:space="preserve">fill out the </w:t>
      </w:r>
      <w:r w:rsidR="002C7C80" w:rsidRPr="008859F8">
        <w:rPr>
          <w:rFonts w:asciiTheme="minorHAnsi" w:hAnsiTheme="minorHAnsi" w:cs="Times New Roman"/>
          <w:sz w:val="24"/>
          <w:szCs w:val="24"/>
        </w:rPr>
        <w:t xml:space="preserve">page 1 of the </w:t>
      </w:r>
      <w:r w:rsidR="0052559E" w:rsidRPr="008859F8">
        <w:rPr>
          <w:rFonts w:asciiTheme="minorHAnsi" w:hAnsiTheme="minorHAnsi" w:cs="Times New Roman"/>
          <w:sz w:val="24"/>
          <w:szCs w:val="24"/>
        </w:rPr>
        <w:t xml:space="preserve">attached document </w:t>
      </w:r>
      <w:r w:rsidR="008D6121" w:rsidRPr="008859F8">
        <w:rPr>
          <w:rFonts w:asciiTheme="minorHAnsi" w:hAnsiTheme="minorHAnsi" w:cs="Times New Roman"/>
          <w:sz w:val="24"/>
          <w:szCs w:val="24"/>
        </w:rPr>
        <w:t xml:space="preserve">to </w:t>
      </w:r>
      <w:r w:rsidR="0052559E" w:rsidRPr="008859F8">
        <w:rPr>
          <w:rFonts w:asciiTheme="minorHAnsi" w:hAnsiTheme="minorHAnsi" w:cs="Times New Roman"/>
          <w:sz w:val="24"/>
          <w:szCs w:val="24"/>
        </w:rPr>
        <w:t>calculate their personal carbon footprint</w:t>
      </w:r>
      <w:r w:rsidR="008D6121" w:rsidRPr="008859F8">
        <w:rPr>
          <w:rFonts w:asciiTheme="minorHAnsi" w:hAnsiTheme="minorHAnsi" w:cs="Times New Roman"/>
          <w:sz w:val="24"/>
          <w:szCs w:val="24"/>
        </w:rPr>
        <w:t>.</w:t>
      </w:r>
    </w:p>
    <w:p w14:paraId="64EBC00D" w14:textId="77777777" w:rsidR="00252525" w:rsidRPr="008859F8" w:rsidRDefault="00801119" w:rsidP="00977522">
      <w:pPr>
        <w:spacing w:after="40"/>
        <w:rPr>
          <w:rFonts w:asciiTheme="minorHAnsi" w:hAnsiTheme="minorHAnsi" w:cs="Times New Roman"/>
          <w:sz w:val="24"/>
          <w:szCs w:val="24"/>
        </w:rPr>
      </w:pPr>
      <w:r w:rsidRPr="008859F8">
        <w:rPr>
          <w:rFonts w:asciiTheme="minorHAnsi" w:hAnsiTheme="minorHAnsi" w:cs="Times New Roman"/>
          <w:sz w:val="24"/>
          <w:szCs w:val="24"/>
        </w:rPr>
        <w:lastRenderedPageBreak/>
        <w:t>3</w:t>
      </w:r>
      <w:r w:rsidR="008D6121" w:rsidRPr="008859F8">
        <w:rPr>
          <w:rFonts w:asciiTheme="minorHAnsi" w:hAnsiTheme="minorHAnsi" w:cs="Times New Roman"/>
          <w:sz w:val="24"/>
          <w:szCs w:val="24"/>
        </w:rPr>
        <w:t>. Have students discuss and compare their calculations.  What surprised them?</w:t>
      </w:r>
      <w:r w:rsidR="00A92236" w:rsidRPr="008859F8">
        <w:rPr>
          <w:rFonts w:asciiTheme="minorHAnsi" w:hAnsiTheme="minorHAnsi" w:cs="Times New Roman"/>
          <w:sz w:val="24"/>
          <w:szCs w:val="24"/>
        </w:rPr>
        <w:br/>
      </w:r>
      <w:r w:rsidRPr="008859F8">
        <w:rPr>
          <w:rFonts w:asciiTheme="minorHAnsi" w:hAnsiTheme="minorHAnsi" w:cs="Times New Roman"/>
          <w:color w:val="222222"/>
          <w:sz w:val="24"/>
          <w:szCs w:val="24"/>
          <w:highlight w:val="white"/>
        </w:rPr>
        <w:t>4</w:t>
      </w:r>
      <w:r w:rsidR="00A92236" w:rsidRPr="008859F8">
        <w:rPr>
          <w:rFonts w:asciiTheme="minorHAnsi" w:hAnsiTheme="minorHAnsi" w:cs="Times New Roman"/>
          <w:color w:val="222222"/>
          <w:sz w:val="24"/>
          <w:szCs w:val="24"/>
          <w:highlight w:val="white"/>
        </w:rPr>
        <w:t xml:space="preserve">. </w:t>
      </w:r>
      <w:r w:rsidR="008D6121" w:rsidRPr="008859F8">
        <w:rPr>
          <w:rFonts w:asciiTheme="minorHAnsi" w:hAnsiTheme="minorHAnsi" w:cs="Times New Roman"/>
          <w:color w:val="222222"/>
          <w:sz w:val="24"/>
          <w:szCs w:val="24"/>
          <w:highlight w:val="white"/>
        </w:rPr>
        <w:t>Have s</w:t>
      </w:r>
      <w:r w:rsidR="00A92236" w:rsidRPr="008859F8">
        <w:rPr>
          <w:rFonts w:asciiTheme="minorHAnsi" w:hAnsiTheme="minorHAnsi" w:cs="Times New Roman"/>
          <w:color w:val="222222"/>
          <w:sz w:val="24"/>
          <w:szCs w:val="24"/>
          <w:highlight w:val="white"/>
        </w:rPr>
        <w:t xml:space="preserve">tudents brainstorm things </w:t>
      </w:r>
      <w:r w:rsidR="008D6121" w:rsidRPr="008859F8">
        <w:rPr>
          <w:rFonts w:asciiTheme="minorHAnsi" w:hAnsiTheme="minorHAnsi" w:cs="Times New Roman"/>
          <w:color w:val="222222"/>
          <w:sz w:val="24"/>
          <w:szCs w:val="24"/>
          <w:highlight w:val="white"/>
        </w:rPr>
        <w:t xml:space="preserve">that </w:t>
      </w:r>
      <w:r w:rsidR="00A92236" w:rsidRPr="008859F8">
        <w:rPr>
          <w:rFonts w:asciiTheme="minorHAnsi" w:hAnsiTheme="minorHAnsi" w:cs="Times New Roman"/>
          <w:color w:val="222222"/>
          <w:sz w:val="24"/>
          <w:szCs w:val="24"/>
          <w:highlight w:val="white"/>
        </w:rPr>
        <w:t xml:space="preserve">they </w:t>
      </w:r>
      <w:r w:rsidRPr="008859F8">
        <w:rPr>
          <w:rFonts w:asciiTheme="minorHAnsi" w:hAnsiTheme="minorHAnsi" w:cs="Times New Roman"/>
          <w:color w:val="222222"/>
          <w:sz w:val="24"/>
          <w:szCs w:val="24"/>
          <w:highlight w:val="white"/>
        </w:rPr>
        <w:t>and</w:t>
      </w:r>
      <w:r w:rsidR="00DD505C" w:rsidRPr="008859F8">
        <w:rPr>
          <w:rFonts w:asciiTheme="minorHAnsi" w:hAnsiTheme="minorHAnsi" w:cs="Times New Roman"/>
          <w:color w:val="222222"/>
          <w:sz w:val="24"/>
          <w:szCs w:val="24"/>
          <w:highlight w:val="white"/>
        </w:rPr>
        <w:t>/</w:t>
      </w:r>
      <w:r w:rsidR="008D6121" w:rsidRPr="008859F8">
        <w:rPr>
          <w:rFonts w:asciiTheme="minorHAnsi" w:hAnsiTheme="minorHAnsi" w:cs="Times New Roman"/>
          <w:color w:val="222222"/>
          <w:sz w:val="24"/>
          <w:szCs w:val="24"/>
          <w:highlight w:val="white"/>
        </w:rPr>
        <w:t xml:space="preserve">or their families </w:t>
      </w:r>
      <w:r w:rsidR="00A92236" w:rsidRPr="008859F8">
        <w:rPr>
          <w:rFonts w:asciiTheme="minorHAnsi" w:hAnsiTheme="minorHAnsi" w:cs="Times New Roman"/>
          <w:color w:val="222222"/>
          <w:sz w:val="24"/>
          <w:szCs w:val="24"/>
          <w:highlight w:val="white"/>
        </w:rPr>
        <w:t>can change in their lifestyle to lower their carbon footprint.</w:t>
      </w:r>
    </w:p>
    <w:p w14:paraId="4333A896" w14:textId="77777777" w:rsidR="0052559E" w:rsidRPr="008859F8" w:rsidRDefault="00801119" w:rsidP="00977522">
      <w:pPr>
        <w:spacing w:after="40"/>
        <w:rPr>
          <w:rFonts w:asciiTheme="minorHAnsi" w:hAnsiTheme="minorHAnsi" w:cs="Times New Roman"/>
          <w:sz w:val="24"/>
          <w:szCs w:val="24"/>
        </w:rPr>
      </w:pPr>
      <w:r w:rsidRPr="008859F8">
        <w:rPr>
          <w:rFonts w:asciiTheme="minorHAnsi" w:hAnsiTheme="minorHAnsi" w:cs="Times New Roman"/>
          <w:sz w:val="24"/>
          <w:szCs w:val="24"/>
        </w:rPr>
        <w:t>5</w:t>
      </w:r>
      <w:r w:rsidR="0052559E" w:rsidRPr="008859F8">
        <w:rPr>
          <w:rFonts w:asciiTheme="minorHAnsi" w:hAnsiTheme="minorHAnsi" w:cs="Times New Roman"/>
          <w:sz w:val="24"/>
          <w:szCs w:val="24"/>
        </w:rPr>
        <w:t xml:space="preserve">. </w:t>
      </w:r>
      <w:r w:rsidR="00DD505C" w:rsidRPr="008859F8">
        <w:rPr>
          <w:rFonts w:asciiTheme="minorHAnsi" w:hAnsiTheme="minorHAnsi" w:cs="Times New Roman"/>
          <w:sz w:val="24"/>
          <w:szCs w:val="24"/>
        </w:rPr>
        <w:t>Students</w:t>
      </w:r>
      <w:r w:rsidR="0052559E" w:rsidRPr="008859F8">
        <w:rPr>
          <w:rFonts w:asciiTheme="minorHAnsi" w:hAnsiTheme="minorHAnsi" w:cs="Times New Roman"/>
          <w:sz w:val="24"/>
          <w:szCs w:val="24"/>
        </w:rPr>
        <w:t xml:space="preserve"> should </w:t>
      </w:r>
      <w:r w:rsidR="002C7C80" w:rsidRPr="008859F8">
        <w:rPr>
          <w:rFonts w:asciiTheme="minorHAnsi" w:hAnsiTheme="minorHAnsi" w:cs="Times New Roman"/>
          <w:sz w:val="24"/>
          <w:szCs w:val="24"/>
        </w:rPr>
        <w:t xml:space="preserve">fill out page </w:t>
      </w:r>
      <w:r w:rsidR="00710551" w:rsidRPr="008859F8">
        <w:rPr>
          <w:rFonts w:asciiTheme="minorHAnsi" w:hAnsiTheme="minorHAnsi" w:cs="Times New Roman"/>
          <w:sz w:val="24"/>
          <w:szCs w:val="24"/>
        </w:rPr>
        <w:t>2</w:t>
      </w:r>
      <w:r w:rsidR="002C7C80" w:rsidRPr="008859F8">
        <w:rPr>
          <w:rFonts w:asciiTheme="minorHAnsi" w:hAnsiTheme="minorHAnsi" w:cs="Times New Roman"/>
          <w:sz w:val="24"/>
          <w:szCs w:val="24"/>
        </w:rPr>
        <w:t xml:space="preserve"> of the attached document and </w:t>
      </w:r>
      <w:r w:rsidR="0052559E" w:rsidRPr="008859F8">
        <w:rPr>
          <w:rFonts w:asciiTheme="minorHAnsi" w:hAnsiTheme="minorHAnsi" w:cs="Times New Roman"/>
          <w:sz w:val="24"/>
          <w:szCs w:val="24"/>
        </w:rPr>
        <w:t xml:space="preserve">follow through with their </w:t>
      </w:r>
      <w:r w:rsidR="009A5A33" w:rsidRPr="008859F8">
        <w:rPr>
          <w:rFonts w:asciiTheme="minorHAnsi" w:hAnsiTheme="minorHAnsi" w:cs="Times New Roman"/>
          <w:sz w:val="24"/>
          <w:szCs w:val="24"/>
        </w:rPr>
        <w:t>plan. They</w:t>
      </w:r>
      <w:r w:rsidR="002C7C80" w:rsidRPr="008859F8">
        <w:rPr>
          <w:rFonts w:asciiTheme="minorHAnsi" w:hAnsiTheme="minorHAnsi" w:cs="Times New Roman"/>
          <w:sz w:val="24"/>
          <w:szCs w:val="24"/>
        </w:rPr>
        <w:t xml:space="preserve"> should have their </w:t>
      </w:r>
      <w:r w:rsidR="0052559E" w:rsidRPr="008859F8">
        <w:rPr>
          <w:rFonts w:asciiTheme="minorHAnsi" w:hAnsiTheme="minorHAnsi" w:cs="Times New Roman"/>
          <w:sz w:val="24"/>
          <w:szCs w:val="24"/>
        </w:rPr>
        <w:t>parents help them fill out the household questionnaire</w:t>
      </w:r>
      <w:r w:rsidR="00710551" w:rsidRPr="008859F8">
        <w:rPr>
          <w:rFonts w:asciiTheme="minorHAnsi" w:hAnsiTheme="minorHAnsi" w:cs="Times New Roman"/>
          <w:sz w:val="24"/>
          <w:szCs w:val="24"/>
        </w:rPr>
        <w:t xml:space="preserve"> on page 3</w:t>
      </w:r>
      <w:r w:rsidR="0052559E" w:rsidRPr="008859F8">
        <w:rPr>
          <w:rFonts w:asciiTheme="minorHAnsi" w:hAnsiTheme="minorHAnsi" w:cs="Times New Roman"/>
          <w:sz w:val="24"/>
          <w:szCs w:val="24"/>
        </w:rPr>
        <w:t>. Teacher can also send a letter home to ask the parents to help the students determine how much their household spends on the things asked</w:t>
      </w:r>
      <w:r w:rsidR="003A778F" w:rsidRPr="008859F8">
        <w:rPr>
          <w:rFonts w:asciiTheme="minorHAnsi" w:hAnsiTheme="minorHAnsi" w:cs="Times New Roman"/>
          <w:sz w:val="24"/>
          <w:szCs w:val="24"/>
        </w:rPr>
        <w:t xml:space="preserve"> and ensure them that their information will remain confidential</w:t>
      </w:r>
      <w:r w:rsidR="0052559E" w:rsidRPr="008859F8">
        <w:rPr>
          <w:rFonts w:asciiTheme="minorHAnsi" w:hAnsiTheme="minorHAnsi" w:cs="Times New Roman"/>
          <w:sz w:val="24"/>
          <w:szCs w:val="24"/>
        </w:rPr>
        <w:t>.</w:t>
      </w:r>
      <w:r w:rsidR="007C0592" w:rsidRPr="008859F8">
        <w:rPr>
          <w:rFonts w:asciiTheme="minorHAnsi" w:hAnsiTheme="minorHAnsi" w:cs="Times New Roman"/>
          <w:sz w:val="24"/>
          <w:szCs w:val="24"/>
        </w:rPr>
        <w:t xml:space="preserve"> Students fill out page 3</w:t>
      </w:r>
      <w:r w:rsidR="00977522" w:rsidRPr="008859F8">
        <w:rPr>
          <w:rFonts w:asciiTheme="minorHAnsi" w:hAnsiTheme="minorHAnsi" w:cs="Times New Roman"/>
          <w:sz w:val="24"/>
          <w:szCs w:val="24"/>
        </w:rPr>
        <w:t xml:space="preserve"> of the attachment</w:t>
      </w:r>
      <w:r w:rsidR="007C0592" w:rsidRPr="008859F8">
        <w:rPr>
          <w:rFonts w:asciiTheme="minorHAnsi" w:hAnsiTheme="minorHAnsi" w:cs="Times New Roman"/>
          <w:sz w:val="24"/>
          <w:szCs w:val="24"/>
        </w:rPr>
        <w:t>.</w:t>
      </w:r>
    </w:p>
    <w:p w14:paraId="2FD7519E" w14:textId="77777777" w:rsidR="00414B6F" w:rsidRPr="008859F8" w:rsidRDefault="00801119" w:rsidP="00977522">
      <w:pPr>
        <w:spacing w:after="40"/>
        <w:rPr>
          <w:rFonts w:asciiTheme="minorHAnsi" w:hAnsiTheme="minorHAnsi" w:cs="Times New Roman"/>
          <w:sz w:val="24"/>
          <w:szCs w:val="24"/>
        </w:rPr>
      </w:pPr>
      <w:r w:rsidRPr="008859F8">
        <w:rPr>
          <w:rFonts w:asciiTheme="minorHAnsi" w:hAnsiTheme="minorHAnsi" w:cs="Times New Roman"/>
          <w:sz w:val="24"/>
          <w:szCs w:val="24"/>
        </w:rPr>
        <w:t>6</w:t>
      </w:r>
      <w:r w:rsidR="00252525" w:rsidRPr="008859F8">
        <w:rPr>
          <w:rFonts w:asciiTheme="minorHAnsi" w:hAnsiTheme="minorHAnsi" w:cs="Times New Roman"/>
          <w:sz w:val="24"/>
          <w:szCs w:val="24"/>
        </w:rPr>
        <w:t xml:space="preserve">. </w:t>
      </w:r>
      <w:r w:rsidR="007C0592" w:rsidRPr="008859F8">
        <w:rPr>
          <w:rFonts w:asciiTheme="minorHAnsi" w:hAnsiTheme="minorHAnsi" w:cs="Times New Roman"/>
          <w:sz w:val="24"/>
          <w:szCs w:val="24"/>
        </w:rPr>
        <w:t>Students estimate the calories they eat from meat, dairy, etc.</w:t>
      </w:r>
      <w:r w:rsidR="00E94A5F" w:rsidRPr="008859F8">
        <w:rPr>
          <w:rFonts w:asciiTheme="minorHAnsi" w:hAnsiTheme="minorHAnsi" w:cs="Times New Roman"/>
          <w:sz w:val="24"/>
          <w:szCs w:val="24"/>
        </w:rPr>
        <w:t xml:space="preserve"> </w:t>
      </w:r>
    </w:p>
    <w:p w14:paraId="7262ED0B" w14:textId="77777777" w:rsidR="005916EC" w:rsidRPr="008859F8" w:rsidRDefault="00801119" w:rsidP="00977522">
      <w:pPr>
        <w:spacing w:after="40"/>
        <w:rPr>
          <w:rFonts w:asciiTheme="minorHAnsi" w:hAnsiTheme="minorHAnsi" w:cs="Times New Roman"/>
          <w:sz w:val="24"/>
          <w:szCs w:val="24"/>
        </w:rPr>
      </w:pPr>
      <w:r w:rsidRPr="008859F8">
        <w:rPr>
          <w:rFonts w:asciiTheme="minorHAnsi" w:hAnsiTheme="minorHAnsi" w:cs="Times New Roman"/>
          <w:sz w:val="24"/>
          <w:szCs w:val="24"/>
        </w:rPr>
        <w:t>7</w:t>
      </w:r>
      <w:r w:rsidR="00414B6F" w:rsidRPr="008859F8">
        <w:rPr>
          <w:rFonts w:asciiTheme="minorHAnsi" w:hAnsiTheme="minorHAnsi" w:cs="Times New Roman"/>
          <w:sz w:val="24"/>
          <w:szCs w:val="24"/>
        </w:rPr>
        <w:t xml:space="preserve">. </w:t>
      </w:r>
      <w:r w:rsidR="007C0592" w:rsidRPr="008859F8">
        <w:rPr>
          <w:rFonts w:asciiTheme="minorHAnsi" w:hAnsiTheme="minorHAnsi" w:cs="Times New Roman"/>
          <w:sz w:val="24"/>
          <w:szCs w:val="24"/>
        </w:rPr>
        <w:t xml:space="preserve">Each student should use the Berkeley carbon calculator to determine his or her household’s carbon footprint. </w:t>
      </w:r>
    </w:p>
    <w:p w14:paraId="582CA63F" w14:textId="77777777" w:rsidR="00710551" w:rsidRPr="008859F8" w:rsidRDefault="008859F8" w:rsidP="00977522">
      <w:pPr>
        <w:spacing w:after="40"/>
        <w:ind w:left="360"/>
        <w:rPr>
          <w:rFonts w:asciiTheme="minorHAnsi" w:hAnsiTheme="minorHAnsi"/>
        </w:rPr>
      </w:pPr>
      <w:hyperlink r:id="rId11" w:history="1">
        <w:r w:rsidR="00082DA4" w:rsidRPr="008859F8">
          <w:rPr>
            <w:rStyle w:val="Hyperlink"/>
            <w:rFonts w:asciiTheme="minorHAnsi" w:hAnsiTheme="minorHAnsi"/>
          </w:rPr>
          <w:t>http://coolclimate.berkeley.edu/carboncalculator</w:t>
        </w:r>
      </w:hyperlink>
    </w:p>
    <w:p w14:paraId="43F2A46A" w14:textId="77777777" w:rsidR="00CB1CFB" w:rsidRPr="008859F8" w:rsidRDefault="00CB1CFB" w:rsidP="00977522">
      <w:pPr>
        <w:spacing w:after="40"/>
        <w:rPr>
          <w:rFonts w:asciiTheme="minorHAnsi" w:hAnsiTheme="minorHAnsi" w:cs="Times New Roman"/>
          <w:sz w:val="24"/>
          <w:szCs w:val="24"/>
        </w:rPr>
      </w:pPr>
      <w:r w:rsidRPr="008859F8">
        <w:rPr>
          <w:rFonts w:asciiTheme="minorHAnsi" w:hAnsiTheme="minorHAnsi" w:cs="Times New Roman"/>
          <w:sz w:val="24"/>
          <w:szCs w:val="24"/>
        </w:rPr>
        <w:t xml:space="preserve">8. </w:t>
      </w:r>
      <w:r w:rsidR="00082DA4" w:rsidRPr="008859F8">
        <w:rPr>
          <w:rFonts w:asciiTheme="minorHAnsi" w:hAnsiTheme="minorHAnsi" w:cs="Times New Roman"/>
          <w:sz w:val="24"/>
          <w:szCs w:val="24"/>
        </w:rPr>
        <w:t>S</w:t>
      </w:r>
      <w:r w:rsidRPr="008859F8">
        <w:rPr>
          <w:rFonts w:asciiTheme="minorHAnsi" w:hAnsiTheme="minorHAnsi" w:cs="Times New Roman"/>
          <w:sz w:val="24"/>
          <w:szCs w:val="24"/>
        </w:rPr>
        <w:t xml:space="preserve">tudents reflect on this activity on page </w:t>
      </w:r>
      <w:r w:rsidR="007C0592" w:rsidRPr="008859F8">
        <w:rPr>
          <w:rFonts w:asciiTheme="minorHAnsi" w:hAnsiTheme="minorHAnsi" w:cs="Times New Roman"/>
          <w:sz w:val="24"/>
          <w:szCs w:val="24"/>
        </w:rPr>
        <w:t>4</w:t>
      </w:r>
      <w:r w:rsidRPr="008859F8">
        <w:rPr>
          <w:rFonts w:asciiTheme="minorHAnsi" w:hAnsiTheme="minorHAnsi" w:cs="Times New Roman"/>
          <w:sz w:val="24"/>
          <w:szCs w:val="24"/>
        </w:rPr>
        <w:t xml:space="preserve"> of the attachment.</w:t>
      </w:r>
      <w:r w:rsidR="00710551" w:rsidRPr="008859F8">
        <w:rPr>
          <w:rFonts w:asciiTheme="minorHAnsi" w:hAnsiTheme="minorHAnsi" w:cs="Times New Roman"/>
          <w:sz w:val="24"/>
          <w:szCs w:val="24"/>
        </w:rPr>
        <w:t xml:space="preserve"> </w:t>
      </w:r>
    </w:p>
    <w:p w14:paraId="4E9A5511" w14:textId="77777777" w:rsidR="00801119" w:rsidRPr="008859F8" w:rsidRDefault="00801119" w:rsidP="00801119">
      <w:pPr>
        <w:spacing w:after="40"/>
        <w:rPr>
          <w:rStyle w:val="Hyperlink"/>
          <w:rFonts w:asciiTheme="minorHAnsi" w:hAnsiTheme="minorHAnsi" w:cs="Times New Roman"/>
          <w:sz w:val="24"/>
          <w:szCs w:val="24"/>
        </w:rPr>
      </w:pPr>
    </w:p>
    <w:p w14:paraId="11BE4FDC" w14:textId="77777777" w:rsidR="005916EC" w:rsidRPr="008859F8" w:rsidRDefault="00E94A5F" w:rsidP="008859F8">
      <w:pPr>
        <w:spacing w:after="40"/>
        <w:rPr>
          <w:rFonts w:asciiTheme="minorHAnsi" w:hAnsiTheme="minorHAnsi" w:cs="Times New Roman"/>
          <w:sz w:val="24"/>
          <w:szCs w:val="24"/>
        </w:rPr>
      </w:pPr>
      <w:r w:rsidRPr="008859F8">
        <w:rPr>
          <w:rFonts w:asciiTheme="minorHAnsi" w:hAnsiTheme="minorHAnsi" w:cs="Times New Roman"/>
          <w:b/>
          <w:sz w:val="24"/>
          <w:szCs w:val="24"/>
          <w:u w:val="single"/>
        </w:rPr>
        <w:t>Ponder this</w:t>
      </w:r>
      <w:r w:rsidRPr="008859F8">
        <w:rPr>
          <w:rFonts w:asciiTheme="minorHAnsi" w:hAnsiTheme="minorHAnsi" w:cs="Times New Roman"/>
          <w:b/>
          <w:sz w:val="24"/>
          <w:szCs w:val="24"/>
        </w:rPr>
        <w:t xml:space="preserve">: </w:t>
      </w:r>
    </w:p>
    <w:p w14:paraId="4D0A66DD" w14:textId="77777777" w:rsidR="00B37C89" w:rsidRPr="008859F8" w:rsidRDefault="00E94A5F">
      <w:pPr>
        <w:rPr>
          <w:rFonts w:asciiTheme="minorHAnsi" w:hAnsiTheme="minorHAnsi" w:cs="Times New Roman"/>
          <w:sz w:val="24"/>
          <w:szCs w:val="24"/>
        </w:rPr>
      </w:pPr>
      <w:r w:rsidRPr="008859F8">
        <w:rPr>
          <w:rFonts w:asciiTheme="minorHAnsi" w:hAnsiTheme="minorHAnsi" w:cs="Times New Roman"/>
          <w:sz w:val="24"/>
          <w:szCs w:val="24"/>
        </w:rPr>
        <w:t xml:space="preserve">1. </w:t>
      </w:r>
      <w:r w:rsidR="00B37C89" w:rsidRPr="008859F8">
        <w:rPr>
          <w:rFonts w:asciiTheme="minorHAnsi" w:hAnsiTheme="minorHAnsi" w:cs="Times New Roman"/>
          <w:sz w:val="24"/>
          <w:szCs w:val="24"/>
        </w:rPr>
        <w:t xml:space="preserve">Define in your own words: </w:t>
      </w:r>
      <w:r w:rsidR="009A5A33" w:rsidRPr="008859F8">
        <w:rPr>
          <w:rFonts w:asciiTheme="minorHAnsi" w:hAnsiTheme="minorHAnsi" w:cs="Times New Roman"/>
          <w:sz w:val="24"/>
          <w:szCs w:val="24"/>
        </w:rPr>
        <w:t>Mitigation,</w:t>
      </w:r>
      <w:r w:rsidR="00B37C89" w:rsidRPr="008859F8">
        <w:rPr>
          <w:rFonts w:asciiTheme="minorHAnsi" w:hAnsiTheme="minorHAnsi" w:cs="Times New Roman"/>
          <w:sz w:val="24"/>
          <w:szCs w:val="24"/>
        </w:rPr>
        <w:t xml:space="preserve"> global warming</w:t>
      </w:r>
      <w:r w:rsidR="009A5A33" w:rsidRPr="008859F8">
        <w:rPr>
          <w:rFonts w:asciiTheme="minorHAnsi" w:hAnsiTheme="minorHAnsi" w:cs="Times New Roman"/>
          <w:sz w:val="24"/>
          <w:szCs w:val="24"/>
        </w:rPr>
        <w:t xml:space="preserve"> and</w:t>
      </w:r>
      <w:r w:rsidR="00B37C89" w:rsidRPr="008859F8">
        <w:rPr>
          <w:rFonts w:asciiTheme="minorHAnsi" w:hAnsiTheme="minorHAnsi" w:cs="Times New Roman"/>
          <w:sz w:val="24"/>
          <w:szCs w:val="24"/>
        </w:rPr>
        <w:t xml:space="preserve"> greenhouse effect. </w:t>
      </w:r>
    </w:p>
    <w:p w14:paraId="2319121D" w14:textId="77777777" w:rsidR="005916EC" w:rsidRPr="008859F8" w:rsidRDefault="00B37C89">
      <w:pPr>
        <w:rPr>
          <w:rFonts w:asciiTheme="minorHAnsi" w:hAnsiTheme="minorHAnsi" w:cs="Times New Roman"/>
          <w:sz w:val="24"/>
          <w:szCs w:val="24"/>
        </w:rPr>
      </w:pPr>
      <w:r w:rsidRPr="008859F8">
        <w:rPr>
          <w:rFonts w:asciiTheme="minorHAnsi" w:hAnsiTheme="minorHAnsi" w:cs="Times New Roman"/>
          <w:sz w:val="24"/>
          <w:szCs w:val="24"/>
        </w:rPr>
        <w:t xml:space="preserve">2. </w:t>
      </w:r>
      <w:r w:rsidR="00E94A5F" w:rsidRPr="008859F8">
        <w:rPr>
          <w:rFonts w:asciiTheme="minorHAnsi" w:hAnsiTheme="minorHAnsi" w:cs="Times New Roman"/>
          <w:sz w:val="24"/>
          <w:szCs w:val="24"/>
        </w:rPr>
        <w:t>Discuss with the students and make a list of what alternatives are available for them to mitigate their carbon footprint in your community.</w:t>
      </w:r>
    </w:p>
    <w:p w14:paraId="13D8B69C" w14:textId="77777777" w:rsidR="005916EC" w:rsidRPr="008859F8" w:rsidRDefault="00E94A5F">
      <w:pPr>
        <w:rPr>
          <w:rFonts w:asciiTheme="minorHAnsi" w:hAnsiTheme="minorHAnsi" w:cs="Times New Roman"/>
          <w:sz w:val="24"/>
          <w:szCs w:val="24"/>
        </w:rPr>
      </w:pPr>
      <w:r w:rsidRPr="008859F8">
        <w:rPr>
          <w:rFonts w:asciiTheme="minorHAnsi" w:hAnsiTheme="minorHAnsi" w:cs="Times New Roman"/>
          <w:sz w:val="24"/>
          <w:szCs w:val="24"/>
        </w:rPr>
        <w:t xml:space="preserve">2. Why might some of these alternatives not be convenient or possible for some students? </w:t>
      </w:r>
    </w:p>
    <w:p w14:paraId="7BE22A80" w14:textId="77777777" w:rsidR="005916EC" w:rsidRPr="008859F8" w:rsidRDefault="00E94A5F">
      <w:pPr>
        <w:rPr>
          <w:rFonts w:asciiTheme="minorHAnsi" w:hAnsiTheme="minorHAnsi" w:cs="Times New Roman"/>
          <w:sz w:val="24"/>
          <w:szCs w:val="24"/>
        </w:rPr>
      </w:pPr>
      <w:r w:rsidRPr="008859F8">
        <w:rPr>
          <w:rFonts w:asciiTheme="minorHAnsi" w:hAnsiTheme="minorHAnsi" w:cs="Times New Roman"/>
          <w:sz w:val="24"/>
          <w:szCs w:val="24"/>
        </w:rPr>
        <w:t>3. What activities or behaviors in your daily life are having the greatest impact on climate change? Which activities or behaviors in your daily life have the least impact?</w:t>
      </w:r>
    </w:p>
    <w:p w14:paraId="2E857AAB" w14:textId="77777777" w:rsidR="00414B6F" w:rsidRPr="008859F8" w:rsidRDefault="00414B6F">
      <w:pPr>
        <w:rPr>
          <w:rFonts w:asciiTheme="minorHAnsi" w:hAnsiTheme="minorHAnsi" w:cs="Times New Roman"/>
          <w:sz w:val="24"/>
          <w:szCs w:val="24"/>
        </w:rPr>
      </w:pPr>
      <w:r w:rsidRPr="008859F8">
        <w:rPr>
          <w:rFonts w:asciiTheme="minorHAnsi" w:hAnsiTheme="minorHAnsi" w:cs="Times New Roman"/>
          <w:sz w:val="24"/>
          <w:szCs w:val="24"/>
        </w:rPr>
        <w:t>4. Do you think someone in a larger city such as New York City would have a harder or easier time changing their life to have a lesser carbon footprint than someone from a rural community?</w:t>
      </w:r>
    </w:p>
    <w:p w14:paraId="51BFC9DD" w14:textId="77777777" w:rsidR="005916EC" w:rsidRPr="008859F8" w:rsidRDefault="00414B6F">
      <w:pPr>
        <w:rPr>
          <w:rFonts w:asciiTheme="minorHAnsi" w:hAnsiTheme="minorHAnsi" w:cs="Times New Roman"/>
          <w:sz w:val="24"/>
          <w:szCs w:val="24"/>
        </w:rPr>
      </w:pPr>
      <w:r w:rsidRPr="008859F8">
        <w:rPr>
          <w:rFonts w:asciiTheme="minorHAnsi" w:hAnsiTheme="minorHAnsi" w:cs="Times New Roman"/>
          <w:sz w:val="24"/>
          <w:szCs w:val="24"/>
        </w:rPr>
        <w:t>5</w:t>
      </w:r>
      <w:r w:rsidR="00E94A5F" w:rsidRPr="008859F8">
        <w:rPr>
          <w:rFonts w:asciiTheme="minorHAnsi" w:hAnsiTheme="minorHAnsi" w:cs="Times New Roman"/>
          <w:sz w:val="24"/>
          <w:szCs w:val="24"/>
        </w:rPr>
        <w:t>. Do you think your friends and family are aware of actions to take to reduce climate change? What do you think you can do to inform them?</w:t>
      </w:r>
    </w:p>
    <w:p w14:paraId="45AFF1A9" w14:textId="77777777" w:rsidR="005916EC" w:rsidRPr="008859F8" w:rsidRDefault="00414B6F">
      <w:pPr>
        <w:rPr>
          <w:rFonts w:asciiTheme="minorHAnsi" w:hAnsiTheme="minorHAnsi" w:cs="Times New Roman"/>
          <w:sz w:val="24"/>
          <w:szCs w:val="24"/>
        </w:rPr>
      </w:pPr>
      <w:r w:rsidRPr="008859F8">
        <w:rPr>
          <w:rFonts w:asciiTheme="minorHAnsi" w:hAnsiTheme="minorHAnsi" w:cs="Times New Roman"/>
          <w:sz w:val="24"/>
          <w:szCs w:val="24"/>
        </w:rPr>
        <w:t>6</w:t>
      </w:r>
      <w:r w:rsidR="00E94A5F" w:rsidRPr="008859F8">
        <w:rPr>
          <w:rFonts w:asciiTheme="minorHAnsi" w:hAnsiTheme="minorHAnsi" w:cs="Times New Roman"/>
          <w:sz w:val="24"/>
          <w:szCs w:val="24"/>
        </w:rPr>
        <w:t>. How did this assignment change how you feel about the issue of climate change?</w:t>
      </w:r>
    </w:p>
    <w:p w14:paraId="09D6BA16" w14:textId="77777777" w:rsidR="001453DF" w:rsidRPr="008859F8" w:rsidRDefault="001453DF">
      <w:pPr>
        <w:rPr>
          <w:rFonts w:asciiTheme="minorHAnsi" w:hAnsiTheme="minorHAnsi" w:cs="Times New Roman"/>
          <w:b/>
          <w:sz w:val="24"/>
          <w:szCs w:val="24"/>
          <w:u w:val="single"/>
        </w:rPr>
      </w:pPr>
    </w:p>
    <w:p w14:paraId="0DADA1BB" w14:textId="77777777" w:rsidR="005916EC" w:rsidRPr="008859F8" w:rsidRDefault="00E94A5F">
      <w:pPr>
        <w:rPr>
          <w:rFonts w:asciiTheme="minorHAnsi" w:hAnsiTheme="minorHAnsi" w:cs="Times New Roman"/>
          <w:sz w:val="24"/>
          <w:szCs w:val="24"/>
        </w:rPr>
      </w:pPr>
      <w:r w:rsidRPr="008859F8">
        <w:rPr>
          <w:rFonts w:asciiTheme="minorHAnsi" w:hAnsiTheme="minorHAnsi" w:cs="Times New Roman"/>
          <w:b/>
          <w:sz w:val="24"/>
          <w:szCs w:val="24"/>
          <w:u w:val="single"/>
        </w:rPr>
        <w:t>Extensions</w:t>
      </w:r>
      <w:r w:rsidRPr="008859F8">
        <w:rPr>
          <w:rFonts w:asciiTheme="minorHAnsi" w:hAnsiTheme="minorHAnsi" w:cs="Times New Roman"/>
          <w:b/>
          <w:sz w:val="24"/>
          <w:szCs w:val="24"/>
        </w:rPr>
        <w:t>:</w:t>
      </w:r>
      <w:bookmarkStart w:id="0" w:name="_GoBack"/>
      <w:bookmarkEnd w:id="0"/>
    </w:p>
    <w:p w14:paraId="59223E33" w14:textId="77777777" w:rsidR="005916EC" w:rsidRPr="008859F8" w:rsidRDefault="00E94A5F">
      <w:pPr>
        <w:rPr>
          <w:rFonts w:asciiTheme="minorHAnsi" w:hAnsiTheme="minorHAnsi" w:cs="Times New Roman"/>
          <w:sz w:val="24"/>
          <w:szCs w:val="24"/>
        </w:rPr>
      </w:pPr>
      <w:r w:rsidRPr="008859F8">
        <w:rPr>
          <w:rFonts w:asciiTheme="minorHAnsi" w:hAnsiTheme="minorHAnsi" w:cs="Times New Roman"/>
          <w:color w:val="222222"/>
          <w:sz w:val="24"/>
          <w:szCs w:val="24"/>
          <w:highlight w:val="white"/>
        </w:rPr>
        <w:t xml:space="preserve">1. Students go to </w:t>
      </w:r>
      <w:hyperlink r:id="rId12" w:history="1">
        <w:r w:rsidR="00082DA4" w:rsidRPr="008859F8">
          <w:rPr>
            <w:rStyle w:val="Hyperlink"/>
            <w:rFonts w:asciiTheme="minorHAnsi" w:hAnsiTheme="minorHAnsi"/>
          </w:rPr>
          <w:t>http://climate.nasa.gov/interactives/climate_time_machine</w:t>
        </w:r>
      </w:hyperlink>
      <w:r w:rsidRPr="008859F8">
        <w:rPr>
          <w:rFonts w:asciiTheme="minorHAnsi" w:hAnsiTheme="minorHAnsi" w:cs="Times New Roman"/>
          <w:color w:val="222222"/>
          <w:sz w:val="24"/>
          <w:szCs w:val="24"/>
          <w:highlight w:val="white"/>
        </w:rPr>
        <w:t xml:space="preserve"> and write how higher sea levels and temperatures might present a problem for life on planet earth.</w:t>
      </w:r>
    </w:p>
    <w:p w14:paraId="11B91E5F" w14:textId="77777777" w:rsidR="005916EC" w:rsidRPr="008859F8" w:rsidRDefault="00E94A5F">
      <w:pPr>
        <w:rPr>
          <w:rFonts w:asciiTheme="minorHAnsi" w:hAnsiTheme="minorHAnsi" w:cs="Times New Roman"/>
          <w:sz w:val="24"/>
          <w:szCs w:val="24"/>
        </w:rPr>
      </w:pPr>
      <w:r w:rsidRPr="008859F8">
        <w:rPr>
          <w:rFonts w:asciiTheme="minorHAnsi" w:hAnsiTheme="minorHAnsi" w:cs="Times New Roman"/>
          <w:sz w:val="24"/>
          <w:szCs w:val="24"/>
        </w:rPr>
        <w:t>2. Discuss how the energy demands of your community might differ from those of a larger city. What might be the differences in the primary uses of energy?</w:t>
      </w:r>
      <w:r w:rsidR="00414B6F" w:rsidRPr="008859F8">
        <w:rPr>
          <w:rFonts w:asciiTheme="minorHAnsi" w:hAnsiTheme="minorHAnsi" w:cs="Times New Roman"/>
          <w:sz w:val="24"/>
          <w:szCs w:val="24"/>
        </w:rPr>
        <w:t xml:space="preserve"> Watch http://www.youtube.com/watch?v=Z9Ctt7FGFBo</w:t>
      </w:r>
    </w:p>
    <w:p w14:paraId="05CECEF3" w14:textId="77777777" w:rsidR="005916EC" w:rsidRPr="008859F8" w:rsidRDefault="00E94A5F">
      <w:pPr>
        <w:rPr>
          <w:rFonts w:asciiTheme="minorHAnsi" w:hAnsiTheme="minorHAnsi" w:cs="Times New Roman"/>
          <w:sz w:val="24"/>
          <w:szCs w:val="24"/>
        </w:rPr>
      </w:pPr>
      <w:r w:rsidRPr="008859F8">
        <w:rPr>
          <w:rFonts w:asciiTheme="minorHAnsi" w:hAnsiTheme="minorHAnsi" w:cs="Times New Roman"/>
          <w:sz w:val="24"/>
          <w:szCs w:val="24"/>
        </w:rPr>
        <w:t xml:space="preserve">3. How might our country compare to others in carbon emissions and energy use? What are possible causes? </w:t>
      </w:r>
    </w:p>
    <w:p w14:paraId="69E5E8BD" w14:textId="77777777" w:rsidR="00B37C89" w:rsidRPr="008859F8" w:rsidRDefault="00B37C89">
      <w:pPr>
        <w:rPr>
          <w:rFonts w:asciiTheme="minorHAnsi" w:hAnsiTheme="minorHAnsi" w:cs="Times New Roman"/>
          <w:sz w:val="24"/>
          <w:szCs w:val="24"/>
        </w:rPr>
      </w:pPr>
      <w:r w:rsidRPr="008859F8">
        <w:rPr>
          <w:rFonts w:asciiTheme="minorHAnsi" w:hAnsiTheme="minorHAnsi" w:cs="Times New Roman"/>
          <w:sz w:val="24"/>
          <w:szCs w:val="24"/>
        </w:rPr>
        <w:lastRenderedPageBreak/>
        <w:t>4. What are carbon credits? How might these help mitigate an individual’s carbon footprint? Do you think this is an effective method of combating global warming?</w:t>
      </w:r>
    </w:p>
    <w:p w14:paraId="341E77CC" w14:textId="77777777" w:rsidR="00977522" w:rsidRPr="008859F8" w:rsidRDefault="00977522">
      <w:pPr>
        <w:rPr>
          <w:rFonts w:asciiTheme="minorHAnsi" w:hAnsiTheme="minorHAnsi" w:cs="Times New Roman"/>
          <w:sz w:val="24"/>
          <w:szCs w:val="24"/>
        </w:rPr>
      </w:pPr>
      <w:r w:rsidRPr="008859F8">
        <w:rPr>
          <w:rFonts w:asciiTheme="minorHAnsi" w:hAnsiTheme="minorHAnsi" w:cs="Times New Roman"/>
          <w:sz w:val="24"/>
          <w:szCs w:val="24"/>
        </w:rPr>
        <w:t>5. Calculate the carbon footprint of one of your school lunches. Estimate the carbon footprint if everyone at your school ate that lunch every day for a year. Perform calculations if the lunch was changed to a nutritious salad. What do you think you can do to influence to what food your school offers you?</w:t>
      </w:r>
    </w:p>
    <w:p w14:paraId="0FE69E7C" w14:textId="77777777" w:rsidR="005916EC" w:rsidRPr="008859F8" w:rsidRDefault="005916EC">
      <w:pPr>
        <w:rPr>
          <w:rFonts w:asciiTheme="minorHAnsi" w:hAnsiTheme="minorHAnsi" w:cs="Times New Roman"/>
          <w:sz w:val="24"/>
          <w:szCs w:val="24"/>
        </w:rPr>
      </w:pPr>
    </w:p>
    <w:p w14:paraId="1D5AB891" w14:textId="77777777" w:rsidR="005916EC" w:rsidRPr="008859F8" w:rsidRDefault="00E94A5F">
      <w:pPr>
        <w:rPr>
          <w:rFonts w:asciiTheme="minorHAnsi" w:hAnsiTheme="minorHAnsi" w:cs="Times New Roman"/>
          <w:sz w:val="24"/>
          <w:szCs w:val="24"/>
        </w:rPr>
      </w:pPr>
      <w:r w:rsidRPr="008859F8">
        <w:rPr>
          <w:rFonts w:asciiTheme="minorHAnsi" w:hAnsiTheme="minorHAnsi" w:cs="Times New Roman"/>
          <w:b/>
          <w:sz w:val="24"/>
          <w:szCs w:val="24"/>
          <w:u w:val="single"/>
        </w:rPr>
        <w:t>Oregon Content Standards</w:t>
      </w:r>
      <w:r w:rsidRPr="008859F8">
        <w:rPr>
          <w:rFonts w:asciiTheme="minorHAnsi" w:hAnsiTheme="minorHAnsi" w:cs="Times New Roman"/>
          <w:b/>
          <w:sz w:val="24"/>
          <w:szCs w:val="24"/>
        </w:rPr>
        <w:t>:</w:t>
      </w:r>
    </w:p>
    <w:p w14:paraId="3C674B06" w14:textId="77777777" w:rsidR="005916EC" w:rsidRPr="008859F8" w:rsidRDefault="00E94A5F">
      <w:pPr>
        <w:numPr>
          <w:ilvl w:val="0"/>
          <w:numId w:val="2"/>
        </w:numPr>
        <w:ind w:hanging="359"/>
        <w:rPr>
          <w:rFonts w:asciiTheme="minorHAnsi" w:hAnsiTheme="minorHAnsi" w:cs="Times New Roman"/>
          <w:sz w:val="24"/>
          <w:szCs w:val="24"/>
        </w:rPr>
      </w:pPr>
      <w:r w:rsidRPr="008859F8">
        <w:rPr>
          <w:rFonts w:asciiTheme="minorHAnsi" w:hAnsiTheme="minorHAnsi" w:cs="Times New Roman"/>
          <w:sz w:val="24"/>
          <w:szCs w:val="24"/>
        </w:rPr>
        <w:t xml:space="preserve"> H.3 Scientific Inquiry: Scientific inquiry is the investigation of the natural world by a systematic process that includes proposing a testable question or hypothesis and developing procedures for questioning, collecting, analyzing, and interpreting multiple forms of accurate and relevant data to produce justifiable evidence-based explanations and new explorations.</w:t>
      </w:r>
    </w:p>
    <w:p w14:paraId="61B5EF6F" w14:textId="77777777" w:rsidR="005916EC" w:rsidRPr="008859F8" w:rsidRDefault="00E94A5F">
      <w:pPr>
        <w:numPr>
          <w:ilvl w:val="1"/>
          <w:numId w:val="2"/>
        </w:numPr>
        <w:ind w:hanging="359"/>
        <w:rPr>
          <w:rFonts w:asciiTheme="minorHAnsi" w:hAnsiTheme="minorHAnsi" w:cs="Times New Roman"/>
          <w:sz w:val="24"/>
          <w:szCs w:val="24"/>
        </w:rPr>
      </w:pPr>
      <w:r w:rsidRPr="008859F8">
        <w:rPr>
          <w:rFonts w:asciiTheme="minorHAnsi" w:hAnsiTheme="minorHAnsi" w:cs="Times New Roman"/>
          <w:sz w:val="24"/>
          <w:szCs w:val="24"/>
        </w:rPr>
        <w:t>H.3S.5 Explain how technological problems and advances create a demand for new scientific</w:t>
      </w:r>
    </w:p>
    <w:p w14:paraId="1BAF4F64" w14:textId="77777777" w:rsidR="005916EC" w:rsidRPr="008859F8" w:rsidRDefault="00E94A5F">
      <w:pPr>
        <w:numPr>
          <w:ilvl w:val="1"/>
          <w:numId w:val="2"/>
        </w:numPr>
        <w:ind w:hanging="359"/>
        <w:rPr>
          <w:rFonts w:asciiTheme="minorHAnsi" w:hAnsiTheme="minorHAnsi" w:cs="Times New Roman"/>
          <w:sz w:val="24"/>
          <w:szCs w:val="24"/>
        </w:rPr>
      </w:pPr>
      <w:r w:rsidRPr="008859F8">
        <w:rPr>
          <w:rFonts w:asciiTheme="minorHAnsi" w:hAnsiTheme="minorHAnsi" w:cs="Times New Roman"/>
          <w:sz w:val="24"/>
          <w:szCs w:val="24"/>
        </w:rPr>
        <w:t>knowledge and how new knowledge enables the creation of new technologies</w:t>
      </w:r>
    </w:p>
    <w:p w14:paraId="2F856F8B" w14:textId="77777777" w:rsidR="005916EC" w:rsidRPr="008859F8" w:rsidRDefault="00E94A5F" w:rsidP="00547B57">
      <w:pPr>
        <w:numPr>
          <w:ilvl w:val="0"/>
          <w:numId w:val="2"/>
        </w:numPr>
        <w:ind w:hanging="359"/>
        <w:rPr>
          <w:rFonts w:asciiTheme="minorHAnsi" w:hAnsiTheme="minorHAnsi" w:cs="Times New Roman"/>
          <w:sz w:val="24"/>
          <w:szCs w:val="24"/>
        </w:rPr>
      </w:pPr>
      <w:r w:rsidRPr="008859F8">
        <w:rPr>
          <w:rFonts w:asciiTheme="minorHAnsi" w:hAnsiTheme="minorHAnsi" w:cs="Times New Roman"/>
          <w:sz w:val="24"/>
          <w:szCs w:val="24"/>
        </w:rPr>
        <w:t>H.4 Engineering Design: Engineering design is a process of formulating problem</w:t>
      </w:r>
      <w:r w:rsidR="00547B57" w:rsidRPr="008859F8">
        <w:rPr>
          <w:rFonts w:asciiTheme="minorHAnsi" w:hAnsiTheme="minorHAnsi" w:cs="Times New Roman"/>
          <w:sz w:val="24"/>
          <w:szCs w:val="24"/>
        </w:rPr>
        <w:t xml:space="preserve"> </w:t>
      </w:r>
      <w:r w:rsidRPr="008859F8">
        <w:rPr>
          <w:rFonts w:asciiTheme="minorHAnsi" w:hAnsiTheme="minorHAnsi" w:cs="Times New Roman"/>
          <w:sz w:val="24"/>
          <w:szCs w:val="24"/>
        </w:rPr>
        <w:t>statements, identifying criteria and constraints, proposing and testing possible</w:t>
      </w:r>
      <w:r w:rsidR="00547B57" w:rsidRPr="008859F8">
        <w:rPr>
          <w:rFonts w:asciiTheme="minorHAnsi" w:hAnsiTheme="minorHAnsi" w:cs="Times New Roman"/>
          <w:sz w:val="24"/>
          <w:szCs w:val="24"/>
        </w:rPr>
        <w:t xml:space="preserve"> </w:t>
      </w:r>
      <w:r w:rsidRPr="008859F8">
        <w:rPr>
          <w:rFonts w:asciiTheme="minorHAnsi" w:hAnsiTheme="minorHAnsi" w:cs="Times New Roman"/>
          <w:sz w:val="24"/>
          <w:szCs w:val="24"/>
        </w:rPr>
        <w:t>solutions, incorporating modifications based on test data, and communicating the</w:t>
      </w:r>
      <w:r w:rsidR="00547B57" w:rsidRPr="008859F8">
        <w:rPr>
          <w:rFonts w:asciiTheme="minorHAnsi" w:hAnsiTheme="minorHAnsi" w:cs="Times New Roman"/>
          <w:sz w:val="24"/>
          <w:szCs w:val="24"/>
        </w:rPr>
        <w:t xml:space="preserve"> </w:t>
      </w:r>
      <w:r w:rsidRPr="008859F8">
        <w:rPr>
          <w:rFonts w:asciiTheme="minorHAnsi" w:hAnsiTheme="minorHAnsi" w:cs="Times New Roman"/>
          <w:sz w:val="24"/>
          <w:szCs w:val="24"/>
        </w:rPr>
        <w:t>recommendations.</w:t>
      </w:r>
    </w:p>
    <w:p w14:paraId="2D14F486" w14:textId="77777777" w:rsidR="005916EC" w:rsidRPr="008859F8" w:rsidRDefault="00E94A5F">
      <w:pPr>
        <w:numPr>
          <w:ilvl w:val="1"/>
          <w:numId w:val="1"/>
        </w:numPr>
        <w:ind w:hanging="359"/>
        <w:rPr>
          <w:rFonts w:asciiTheme="minorHAnsi" w:hAnsiTheme="minorHAnsi" w:cs="Times New Roman"/>
          <w:sz w:val="24"/>
          <w:szCs w:val="24"/>
        </w:rPr>
      </w:pPr>
      <w:r w:rsidRPr="008859F8">
        <w:rPr>
          <w:rFonts w:asciiTheme="minorHAnsi" w:hAnsiTheme="minorHAnsi" w:cs="Times New Roman"/>
          <w:sz w:val="24"/>
          <w:szCs w:val="24"/>
        </w:rPr>
        <w:t xml:space="preserve">H.4D.1 </w:t>
      </w:r>
      <w:proofErr w:type="gramStart"/>
      <w:r w:rsidRPr="008859F8">
        <w:rPr>
          <w:rFonts w:asciiTheme="minorHAnsi" w:hAnsiTheme="minorHAnsi" w:cs="Times New Roman"/>
          <w:sz w:val="24"/>
          <w:szCs w:val="24"/>
        </w:rPr>
        <w:t>Define</w:t>
      </w:r>
      <w:proofErr w:type="gramEnd"/>
      <w:r w:rsidRPr="008859F8">
        <w:rPr>
          <w:rFonts w:asciiTheme="minorHAnsi" w:hAnsiTheme="minorHAnsi" w:cs="Times New Roman"/>
          <w:sz w:val="24"/>
          <w:szCs w:val="24"/>
        </w:rPr>
        <w:t xml:space="preserve"> a problem and specify criteria for a solution within specific constraints or limits based on science principles. Generate several possible solutions to a problem and use the concept of trade-offs to compare them in terms of criteria and constraints.</w:t>
      </w:r>
    </w:p>
    <w:p w14:paraId="17F58808" w14:textId="77777777" w:rsidR="005916EC" w:rsidRPr="008859F8" w:rsidRDefault="00E94A5F">
      <w:pPr>
        <w:numPr>
          <w:ilvl w:val="1"/>
          <w:numId w:val="1"/>
        </w:numPr>
        <w:ind w:hanging="359"/>
        <w:rPr>
          <w:rFonts w:asciiTheme="minorHAnsi" w:hAnsiTheme="minorHAnsi" w:cs="Times New Roman"/>
          <w:sz w:val="24"/>
          <w:szCs w:val="24"/>
        </w:rPr>
      </w:pPr>
      <w:r w:rsidRPr="008859F8">
        <w:rPr>
          <w:rFonts w:asciiTheme="minorHAnsi" w:hAnsiTheme="minorHAnsi" w:cs="Times New Roman"/>
          <w:sz w:val="24"/>
          <w:szCs w:val="24"/>
        </w:rPr>
        <w:t>H.4D.4 Recommend a proposed solution, identify its strengths and weaknesses, and describe how it is better than alternative designs. Identify further engineering that might be done to refine the recommendations.</w:t>
      </w:r>
    </w:p>
    <w:p w14:paraId="41705C18" w14:textId="77777777" w:rsidR="005916EC" w:rsidRPr="008859F8" w:rsidRDefault="00E94A5F" w:rsidP="00547B57">
      <w:pPr>
        <w:numPr>
          <w:ilvl w:val="3"/>
          <w:numId w:val="1"/>
        </w:numPr>
        <w:ind w:left="720" w:hanging="359"/>
        <w:rPr>
          <w:rFonts w:asciiTheme="minorHAnsi" w:hAnsiTheme="minorHAnsi" w:cs="Times New Roman"/>
          <w:sz w:val="24"/>
          <w:szCs w:val="24"/>
        </w:rPr>
      </w:pPr>
      <w:r w:rsidRPr="008859F8">
        <w:rPr>
          <w:rFonts w:asciiTheme="minorHAnsi" w:hAnsiTheme="minorHAnsi" w:cs="Times New Roman"/>
          <w:sz w:val="24"/>
          <w:szCs w:val="24"/>
        </w:rPr>
        <w:t>S.ID Summarize, represent, and interpret data on a single count or measurement</w:t>
      </w:r>
      <w:r w:rsidR="00547B57" w:rsidRPr="008859F8">
        <w:rPr>
          <w:rFonts w:asciiTheme="minorHAnsi" w:hAnsiTheme="minorHAnsi" w:cs="Times New Roman"/>
          <w:sz w:val="24"/>
          <w:szCs w:val="24"/>
        </w:rPr>
        <w:t xml:space="preserve"> </w:t>
      </w:r>
      <w:r w:rsidRPr="008859F8">
        <w:rPr>
          <w:rFonts w:asciiTheme="minorHAnsi" w:hAnsiTheme="minorHAnsi" w:cs="Times New Roman"/>
          <w:sz w:val="24"/>
          <w:szCs w:val="24"/>
        </w:rPr>
        <w:t>variable.</w:t>
      </w:r>
    </w:p>
    <w:p w14:paraId="0E89DF9C" w14:textId="77777777" w:rsidR="005916EC" w:rsidRPr="008859F8" w:rsidRDefault="00E94A5F">
      <w:pPr>
        <w:numPr>
          <w:ilvl w:val="1"/>
          <w:numId w:val="4"/>
        </w:numPr>
        <w:ind w:hanging="359"/>
        <w:rPr>
          <w:rFonts w:asciiTheme="minorHAnsi" w:hAnsiTheme="minorHAnsi" w:cs="Times New Roman"/>
          <w:sz w:val="24"/>
          <w:szCs w:val="24"/>
        </w:rPr>
      </w:pPr>
      <w:r w:rsidRPr="008859F8">
        <w:rPr>
          <w:rFonts w:asciiTheme="minorHAnsi" w:hAnsiTheme="minorHAnsi" w:cs="Times New Roman"/>
          <w:sz w:val="24"/>
          <w:szCs w:val="24"/>
        </w:rPr>
        <w:t>S.ID.2 Use statistics appropriate to the shape of the data distribution to compare center (median, mean) and spread (interquartile range, standard deviation) of two or more different data sets.</w:t>
      </w:r>
    </w:p>
    <w:p w14:paraId="5A5423CF" w14:textId="77777777" w:rsidR="00816209" w:rsidRPr="008859F8" w:rsidRDefault="00816209" w:rsidP="00816209">
      <w:pPr>
        <w:rPr>
          <w:rFonts w:asciiTheme="minorHAnsi" w:hAnsiTheme="minorHAnsi" w:cs="Times New Roman"/>
          <w:sz w:val="24"/>
          <w:szCs w:val="24"/>
        </w:rPr>
      </w:pPr>
    </w:p>
    <w:p w14:paraId="68EEA89E" w14:textId="77777777" w:rsidR="00816209" w:rsidRPr="008859F8" w:rsidRDefault="00816209" w:rsidP="00816209">
      <w:pPr>
        <w:spacing w:line="240" w:lineRule="auto"/>
        <w:rPr>
          <w:rFonts w:asciiTheme="minorHAnsi" w:eastAsia="Times New Roman" w:hAnsiTheme="minorHAnsi" w:cs="Times New Roman"/>
          <w:b/>
          <w:sz w:val="24"/>
          <w:szCs w:val="24"/>
          <w:u w:val="single"/>
        </w:rPr>
      </w:pPr>
      <w:r w:rsidRPr="008859F8">
        <w:rPr>
          <w:rFonts w:asciiTheme="minorHAnsi" w:eastAsia="Times New Roman" w:hAnsiTheme="minorHAnsi" w:cs="Times New Roman"/>
          <w:b/>
          <w:sz w:val="24"/>
          <w:szCs w:val="24"/>
          <w:u w:val="single"/>
        </w:rPr>
        <w:t>Next Generation Science Standards-</w:t>
      </w:r>
      <w:hyperlink r:id="rId13" w:history="1">
        <w:r w:rsidRPr="008859F8">
          <w:rPr>
            <w:rStyle w:val="Hyperlink"/>
            <w:rFonts w:asciiTheme="minorHAnsi" w:eastAsia="Times New Roman" w:hAnsiTheme="minorHAnsi" w:cs="Times New Roman"/>
            <w:b/>
            <w:sz w:val="24"/>
            <w:szCs w:val="24"/>
          </w:rPr>
          <w:t>http://www.nextgenscience.org/next-generation-science-standards</w:t>
        </w:r>
      </w:hyperlink>
      <w:r w:rsidRPr="008859F8">
        <w:rPr>
          <w:rFonts w:asciiTheme="minorHAnsi" w:eastAsia="Times New Roman" w:hAnsiTheme="minorHAnsi" w:cs="Times New Roman"/>
          <w:b/>
          <w:sz w:val="24"/>
          <w:szCs w:val="24"/>
          <w:u w:val="single"/>
        </w:rPr>
        <w:t>:</w:t>
      </w:r>
    </w:p>
    <w:p w14:paraId="26C7AF3C" w14:textId="77777777" w:rsidR="00816209" w:rsidRPr="008859F8" w:rsidRDefault="00816209" w:rsidP="00816209">
      <w:pPr>
        <w:pStyle w:val="ListParagraph"/>
        <w:widowControl w:val="0"/>
        <w:numPr>
          <w:ilvl w:val="0"/>
          <w:numId w:val="10"/>
        </w:numPr>
        <w:autoSpaceDE w:val="0"/>
        <w:autoSpaceDN w:val="0"/>
        <w:adjustRightInd w:val="0"/>
        <w:spacing w:line="240" w:lineRule="auto"/>
        <w:rPr>
          <w:rFonts w:asciiTheme="minorHAnsi" w:eastAsiaTheme="minorEastAsia" w:hAnsiTheme="minorHAnsi" w:cs="Times New Roman"/>
          <w:color w:val="auto"/>
          <w:sz w:val="24"/>
          <w:szCs w:val="24"/>
        </w:rPr>
      </w:pPr>
      <w:r w:rsidRPr="008859F8">
        <w:rPr>
          <w:rFonts w:asciiTheme="minorHAnsi" w:eastAsiaTheme="minorEastAsia" w:hAnsiTheme="minorHAnsi" w:cs="Times New Roman"/>
          <w:color w:val="auto"/>
          <w:sz w:val="24"/>
          <w:szCs w:val="24"/>
        </w:rPr>
        <w:t>HS-ESS3-1</w:t>
      </w:r>
    </w:p>
    <w:p w14:paraId="559A519C" w14:textId="77777777" w:rsidR="00816209" w:rsidRPr="008859F8" w:rsidRDefault="00816209" w:rsidP="00816209">
      <w:pPr>
        <w:pStyle w:val="ListParagraph"/>
        <w:widowControl w:val="0"/>
        <w:numPr>
          <w:ilvl w:val="0"/>
          <w:numId w:val="10"/>
        </w:numPr>
        <w:autoSpaceDE w:val="0"/>
        <w:autoSpaceDN w:val="0"/>
        <w:adjustRightInd w:val="0"/>
        <w:spacing w:line="240" w:lineRule="auto"/>
        <w:rPr>
          <w:rFonts w:asciiTheme="minorHAnsi" w:eastAsiaTheme="minorEastAsia" w:hAnsiTheme="minorHAnsi" w:cs="Times New Roman"/>
          <w:color w:val="auto"/>
          <w:sz w:val="24"/>
          <w:szCs w:val="24"/>
        </w:rPr>
      </w:pPr>
      <w:r w:rsidRPr="008859F8">
        <w:rPr>
          <w:rFonts w:asciiTheme="minorHAnsi" w:eastAsiaTheme="minorEastAsia" w:hAnsiTheme="minorHAnsi" w:cs="Times New Roman"/>
          <w:color w:val="auto"/>
          <w:sz w:val="24"/>
          <w:szCs w:val="24"/>
        </w:rPr>
        <w:t>HS-ESS3-3</w:t>
      </w:r>
    </w:p>
    <w:p w14:paraId="1C39AC16" w14:textId="77777777" w:rsidR="005916EC" w:rsidRPr="008859F8" w:rsidRDefault="00816209" w:rsidP="00816209">
      <w:pPr>
        <w:pStyle w:val="ListParagraph"/>
        <w:numPr>
          <w:ilvl w:val="0"/>
          <w:numId w:val="10"/>
        </w:numPr>
        <w:spacing w:line="240" w:lineRule="auto"/>
        <w:rPr>
          <w:rFonts w:asciiTheme="minorHAnsi" w:eastAsia="Times New Roman" w:hAnsiTheme="minorHAnsi" w:cs="Times New Roman"/>
          <w:b/>
          <w:sz w:val="24"/>
          <w:szCs w:val="24"/>
          <w:u w:val="single"/>
        </w:rPr>
      </w:pPr>
      <w:r w:rsidRPr="008859F8">
        <w:rPr>
          <w:rFonts w:asciiTheme="minorHAnsi" w:eastAsiaTheme="minorEastAsia" w:hAnsiTheme="minorHAnsi" w:cs="Times New Roman"/>
          <w:color w:val="auto"/>
          <w:sz w:val="24"/>
          <w:szCs w:val="24"/>
        </w:rPr>
        <w:t>HS-ESS3-6</w:t>
      </w:r>
    </w:p>
    <w:p w14:paraId="6B8B765F" w14:textId="77777777" w:rsidR="00816209" w:rsidRPr="008859F8" w:rsidRDefault="00816209" w:rsidP="00816209">
      <w:pPr>
        <w:pStyle w:val="ListParagraph"/>
        <w:spacing w:line="240" w:lineRule="auto"/>
        <w:rPr>
          <w:rFonts w:asciiTheme="minorHAnsi" w:eastAsia="Times New Roman" w:hAnsiTheme="minorHAnsi"/>
          <w:b/>
          <w:u w:val="single"/>
        </w:rPr>
      </w:pPr>
    </w:p>
    <w:p w14:paraId="6049050F" w14:textId="77777777" w:rsidR="005916EC" w:rsidRPr="008859F8" w:rsidRDefault="00E94A5F">
      <w:pPr>
        <w:rPr>
          <w:rFonts w:asciiTheme="minorHAnsi" w:hAnsiTheme="minorHAnsi" w:cs="Times New Roman"/>
          <w:sz w:val="24"/>
          <w:szCs w:val="24"/>
        </w:rPr>
      </w:pPr>
      <w:r w:rsidRPr="008859F8">
        <w:rPr>
          <w:rFonts w:asciiTheme="minorHAnsi" w:hAnsiTheme="minorHAnsi" w:cs="Times New Roman"/>
          <w:b/>
          <w:sz w:val="24"/>
          <w:szCs w:val="24"/>
          <w:u w:val="single"/>
        </w:rPr>
        <w:lastRenderedPageBreak/>
        <w:t>Background Resources</w:t>
      </w:r>
      <w:r w:rsidRPr="008859F8">
        <w:rPr>
          <w:rFonts w:asciiTheme="minorHAnsi" w:hAnsiTheme="minorHAnsi" w:cs="Times New Roman"/>
          <w:b/>
          <w:sz w:val="24"/>
          <w:szCs w:val="24"/>
        </w:rPr>
        <w:t>:</w:t>
      </w:r>
    </w:p>
    <w:p w14:paraId="6C53F5AD" w14:textId="77777777" w:rsidR="005916EC" w:rsidRPr="008859F8" w:rsidRDefault="005916EC">
      <w:pPr>
        <w:rPr>
          <w:rFonts w:asciiTheme="minorHAnsi" w:hAnsiTheme="minorHAnsi" w:cs="Times New Roman"/>
          <w:sz w:val="24"/>
          <w:szCs w:val="24"/>
        </w:rPr>
      </w:pPr>
    </w:p>
    <w:p w14:paraId="6C04D6E5" w14:textId="77777777" w:rsidR="005916EC" w:rsidRPr="008859F8" w:rsidRDefault="008859F8">
      <w:pPr>
        <w:numPr>
          <w:ilvl w:val="0"/>
          <w:numId w:val="3"/>
        </w:numPr>
        <w:ind w:hanging="359"/>
        <w:rPr>
          <w:rFonts w:asciiTheme="minorHAnsi" w:hAnsiTheme="minorHAnsi" w:cs="Times New Roman"/>
          <w:sz w:val="24"/>
          <w:szCs w:val="24"/>
        </w:rPr>
      </w:pPr>
      <w:hyperlink r:id="rId14">
        <w:r w:rsidR="00E94A5F" w:rsidRPr="008859F8">
          <w:rPr>
            <w:rFonts w:asciiTheme="minorHAnsi" w:hAnsiTheme="minorHAnsi" w:cs="Times New Roman"/>
            <w:color w:val="1155CC"/>
            <w:sz w:val="24"/>
            <w:szCs w:val="24"/>
            <w:u w:val="single"/>
          </w:rPr>
          <w:t>http://www.pbslearningmedia.org/resource/35529f7e-1c9d-4544-8415-592b046ca254/35529f7e-1c9d-4544-8415-592b046ca254/</w:t>
        </w:r>
      </w:hyperlink>
      <w:r w:rsidR="00E94A5F" w:rsidRPr="008859F8">
        <w:rPr>
          <w:rFonts w:asciiTheme="minorHAnsi" w:hAnsiTheme="minorHAnsi" w:cs="Times New Roman"/>
          <w:sz w:val="24"/>
          <w:szCs w:val="24"/>
        </w:rPr>
        <w:t xml:space="preserve"> P.B.S.</w:t>
      </w:r>
    </w:p>
    <w:p w14:paraId="10B50282" w14:textId="77777777" w:rsidR="005916EC" w:rsidRPr="008859F8" w:rsidRDefault="00E94A5F">
      <w:pPr>
        <w:numPr>
          <w:ilvl w:val="0"/>
          <w:numId w:val="3"/>
        </w:numPr>
        <w:ind w:hanging="359"/>
        <w:rPr>
          <w:rFonts w:asciiTheme="minorHAnsi" w:hAnsiTheme="minorHAnsi" w:cs="Times New Roman"/>
          <w:sz w:val="24"/>
          <w:szCs w:val="24"/>
        </w:rPr>
      </w:pPr>
      <w:r w:rsidRPr="008859F8">
        <w:rPr>
          <w:rFonts w:asciiTheme="minorHAnsi" w:hAnsiTheme="minorHAnsi" w:cs="Times New Roman"/>
          <w:color w:val="1155CC"/>
          <w:sz w:val="24"/>
          <w:szCs w:val="24"/>
          <w:u w:val="single"/>
        </w:rPr>
        <w:t>http://climate.nasa.gov/</w:t>
      </w:r>
      <w:r w:rsidR="00977522" w:rsidRPr="008859F8">
        <w:rPr>
          <w:rFonts w:asciiTheme="minorHAnsi" w:hAnsiTheme="minorHAnsi" w:cs="Times New Roman"/>
          <w:color w:val="1155CC"/>
          <w:sz w:val="24"/>
          <w:szCs w:val="24"/>
          <w:u w:val="single"/>
        </w:rPr>
        <w:t>climate.</w:t>
      </w:r>
      <w:r w:rsidRPr="008859F8">
        <w:rPr>
          <w:rFonts w:asciiTheme="minorHAnsi" w:hAnsiTheme="minorHAnsi" w:cs="Times New Roman"/>
          <w:sz w:val="24"/>
          <w:szCs w:val="24"/>
        </w:rPr>
        <w:t xml:space="preserve"> N.A.S.A.</w:t>
      </w:r>
    </w:p>
    <w:p w14:paraId="0B2DFDB0" w14:textId="77777777" w:rsidR="005916EC" w:rsidRPr="008859F8" w:rsidRDefault="00AB0226">
      <w:pPr>
        <w:numPr>
          <w:ilvl w:val="0"/>
          <w:numId w:val="3"/>
        </w:numPr>
        <w:ind w:hanging="359"/>
        <w:rPr>
          <w:rFonts w:asciiTheme="minorHAnsi" w:hAnsiTheme="minorHAnsi" w:cs="Times New Roman"/>
          <w:sz w:val="24"/>
          <w:szCs w:val="24"/>
        </w:rPr>
      </w:pPr>
      <w:r w:rsidRPr="008859F8">
        <w:rPr>
          <w:rFonts w:asciiTheme="minorHAnsi" w:hAnsiTheme="minorHAnsi" w:cs="Times New Roman"/>
          <w:color w:val="1155CC"/>
          <w:sz w:val="24"/>
          <w:szCs w:val="24"/>
          <w:u w:val="single"/>
        </w:rPr>
        <w:fldChar w:fldCharType="begin"/>
      </w:r>
      <w:r w:rsidR="00977522" w:rsidRPr="008859F8">
        <w:rPr>
          <w:rFonts w:asciiTheme="minorHAnsi" w:hAnsiTheme="minorHAnsi" w:cs="Times New Roman"/>
          <w:color w:val="1155CC"/>
          <w:sz w:val="24"/>
          <w:szCs w:val="24"/>
          <w:u w:val="single"/>
        </w:rPr>
        <w:instrText xml:space="preserve"> HYPERLINK "</w:instrText>
      </w:r>
      <w:r w:rsidRPr="008859F8">
        <w:rPr>
          <w:rFonts w:asciiTheme="minorHAnsi" w:hAnsiTheme="minorHAnsi"/>
          <w:color w:val="1155CC"/>
        </w:rPr>
        <w:instrText>http://www.teachengineering.org/view_lesson.php?url=collection/cub_/lessons/cub_whatkindoffootprint/cub_footprint_lesson1.xml</w:instrText>
      </w:r>
      <w:r w:rsidR="00977522" w:rsidRPr="008859F8">
        <w:rPr>
          <w:rFonts w:asciiTheme="minorHAnsi" w:hAnsiTheme="minorHAnsi" w:cs="Times New Roman"/>
          <w:color w:val="1155CC"/>
          <w:sz w:val="24"/>
          <w:szCs w:val="24"/>
          <w:u w:val="single"/>
        </w:rPr>
        <w:instrText xml:space="preserve">" </w:instrText>
      </w:r>
      <w:r w:rsidRPr="008859F8">
        <w:rPr>
          <w:rFonts w:asciiTheme="minorHAnsi" w:hAnsiTheme="minorHAnsi" w:cs="Times New Roman"/>
          <w:color w:val="1155CC"/>
          <w:sz w:val="24"/>
          <w:szCs w:val="24"/>
          <w:u w:val="single"/>
        </w:rPr>
        <w:fldChar w:fldCharType="separate"/>
      </w:r>
      <w:r w:rsidR="00977522" w:rsidRPr="008859F8">
        <w:rPr>
          <w:rStyle w:val="Hyperlink"/>
          <w:rFonts w:asciiTheme="minorHAnsi" w:hAnsiTheme="minorHAnsi" w:cs="Times New Roman"/>
          <w:sz w:val="24"/>
          <w:szCs w:val="24"/>
        </w:rPr>
        <w:t>http://www.teachengineering.org/view_lesson.php?url=collection/cub_/lessons/cub_whatkindoffootprint/cub_footprint_lesson1.xml</w:t>
      </w:r>
      <w:ins w:id="1" w:author="Julian Preciado" w:date="2013-07-16T13:38:00Z">
        <w:r w:rsidRPr="008859F8">
          <w:rPr>
            <w:rFonts w:asciiTheme="minorHAnsi" w:hAnsiTheme="minorHAnsi" w:cs="Times New Roman"/>
            <w:color w:val="1155CC"/>
            <w:sz w:val="24"/>
            <w:szCs w:val="24"/>
            <w:u w:val="single"/>
          </w:rPr>
          <w:fldChar w:fldCharType="end"/>
        </w:r>
      </w:ins>
      <w:r w:rsidR="00E94A5F" w:rsidRPr="008859F8">
        <w:rPr>
          <w:rFonts w:asciiTheme="minorHAnsi" w:hAnsiTheme="minorHAnsi" w:cs="Times New Roman"/>
          <w:sz w:val="24"/>
          <w:szCs w:val="24"/>
        </w:rPr>
        <w:t xml:space="preserve"> Carbon footprint activity</w:t>
      </w:r>
    </w:p>
    <w:p w14:paraId="7E69EED9" w14:textId="77777777" w:rsidR="00E80829" w:rsidRPr="008859F8" w:rsidRDefault="00E80829">
      <w:pPr>
        <w:numPr>
          <w:ilvl w:val="0"/>
          <w:numId w:val="3"/>
        </w:numPr>
        <w:ind w:hanging="359"/>
        <w:rPr>
          <w:rFonts w:asciiTheme="minorHAnsi" w:hAnsiTheme="minorHAnsi" w:cs="Times New Roman"/>
          <w:sz w:val="24"/>
          <w:szCs w:val="24"/>
        </w:rPr>
      </w:pPr>
      <w:r w:rsidRPr="008859F8">
        <w:rPr>
          <w:rFonts w:asciiTheme="minorHAnsi" w:hAnsiTheme="minorHAnsi" w:cs="Times New Roman"/>
          <w:sz w:val="24"/>
          <w:szCs w:val="24"/>
        </w:rPr>
        <w:t>http://www.noaanews.noaa.gov/stories2012/20120801_esrlcarbonstudy.html</w:t>
      </w:r>
    </w:p>
    <w:p w14:paraId="40FCF797" w14:textId="77777777" w:rsidR="005916EC" w:rsidRPr="008859F8" w:rsidRDefault="005916EC">
      <w:pPr>
        <w:rPr>
          <w:rFonts w:asciiTheme="minorHAnsi" w:hAnsiTheme="minorHAnsi" w:cs="Times New Roman"/>
          <w:sz w:val="24"/>
          <w:szCs w:val="24"/>
        </w:rPr>
      </w:pPr>
    </w:p>
    <w:p w14:paraId="43B31FF7" w14:textId="77777777" w:rsidR="006A7FC6" w:rsidRPr="008859F8" w:rsidRDefault="003A778F">
      <w:pPr>
        <w:rPr>
          <w:rFonts w:asciiTheme="minorHAnsi" w:hAnsiTheme="minorHAnsi" w:cs="Times New Roman"/>
          <w:b/>
          <w:u w:val="single"/>
        </w:rPr>
      </w:pPr>
      <w:r w:rsidRPr="008859F8">
        <w:rPr>
          <w:rFonts w:asciiTheme="minorHAnsi" w:hAnsiTheme="minorHAnsi" w:cs="Times New Roman"/>
          <w:b/>
          <w:sz w:val="24"/>
          <w:szCs w:val="24"/>
          <w:u w:val="single"/>
        </w:rPr>
        <w:t xml:space="preserve">Resources used: </w:t>
      </w:r>
    </w:p>
    <w:p w14:paraId="49DE24D7" w14:textId="77777777" w:rsidR="006A7FC6" w:rsidRPr="008859F8" w:rsidRDefault="006A7FC6">
      <w:pPr>
        <w:rPr>
          <w:rFonts w:asciiTheme="minorHAnsi" w:hAnsiTheme="minorHAnsi" w:cs="Times New Roman"/>
          <w:b/>
          <w:sz w:val="24"/>
          <w:szCs w:val="24"/>
        </w:rPr>
      </w:pPr>
    </w:p>
    <w:p w14:paraId="6A382B56" w14:textId="77777777" w:rsidR="00414B6F" w:rsidRPr="008859F8" w:rsidRDefault="008859F8" w:rsidP="00414B6F">
      <w:pPr>
        <w:pStyle w:val="ListParagraph"/>
        <w:numPr>
          <w:ilvl w:val="0"/>
          <w:numId w:val="9"/>
        </w:numPr>
        <w:spacing w:line="240" w:lineRule="auto"/>
        <w:rPr>
          <w:rFonts w:asciiTheme="minorHAnsi" w:hAnsiTheme="minorHAnsi" w:cs="Times New Roman"/>
          <w:color w:val="1155CC"/>
          <w:sz w:val="24"/>
          <w:szCs w:val="24"/>
          <w:u w:val="single"/>
        </w:rPr>
      </w:pPr>
      <w:hyperlink r:id="rId15" w:history="1">
        <w:r w:rsidR="00414B6F" w:rsidRPr="008859F8">
          <w:rPr>
            <w:rStyle w:val="Hyperlink"/>
            <w:rFonts w:asciiTheme="minorHAnsi" w:hAnsiTheme="minorHAnsi" w:cs="Times New Roman"/>
            <w:sz w:val="24"/>
            <w:szCs w:val="24"/>
          </w:rPr>
          <w:t>http://www.pbs.org/teachers/stem/professionaldevelopment/030/</w:t>
        </w:r>
      </w:hyperlink>
    </w:p>
    <w:p w14:paraId="07E37D47" w14:textId="77777777" w:rsidR="00414B6F" w:rsidRPr="008859F8" w:rsidRDefault="00E94A5F" w:rsidP="00414B6F">
      <w:pPr>
        <w:pStyle w:val="ListParagraph"/>
        <w:numPr>
          <w:ilvl w:val="0"/>
          <w:numId w:val="9"/>
        </w:numPr>
        <w:spacing w:line="240" w:lineRule="auto"/>
        <w:rPr>
          <w:rFonts w:asciiTheme="minorHAnsi" w:hAnsiTheme="minorHAnsi" w:cs="Times New Roman"/>
          <w:color w:val="1155CC"/>
          <w:sz w:val="24"/>
          <w:szCs w:val="24"/>
          <w:u w:val="single"/>
        </w:rPr>
      </w:pPr>
      <w:r w:rsidRPr="008859F8">
        <w:rPr>
          <w:rFonts w:asciiTheme="minorHAnsi" w:hAnsiTheme="minorHAnsi" w:cs="Times New Roman"/>
          <w:color w:val="1155CC"/>
          <w:sz w:val="24"/>
          <w:szCs w:val="24"/>
          <w:u w:val="single"/>
        </w:rPr>
        <w:t>http://climate.nasa.gov/interactives/climate_time_machine</w:t>
      </w:r>
      <w:hyperlink r:id="rId16">
        <w:r w:rsidRPr="008859F8">
          <w:rPr>
            <w:rFonts w:asciiTheme="minorHAnsi" w:hAnsiTheme="minorHAnsi" w:cs="Times New Roman"/>
            <w:color w:val="1155CC"/>
            <w:sz w:val="24"/>
            <w:szCs w:val="24"/>
            <w:u w:val="single"/>
          </w:rPr>
          <w:t>http://www.teachengineering.org/view_lesson.php?url=collection/cub_/lessons/cub_whatkindoffootprint/cub_footprint_lesson1.xml</w:t>
        </w:r>
      </w:hyperlink>
    </w:p>
    <w:p w14:paraId="3D49CA03" w14:textId="77777777" w:rsidR="005916EC" w:rsidRPr="008859F8" w:rsidRDefault="008859F8" w:rsidP="00414B6F">
      <w:pPr>
        <w:pStyle w:val="ListParagraph"/>
        <w:numPr>
          <w:ilvl w:val="0"/>
          <w:numId w:val="9"/>
        </w:numPr>
        <w:spacing w:line="240" w:lineRule="auto"/>
        <w:rPr>
          <w:rFonts w:asciiTheme="minorHAnsi" w:hAnsiTheme="minorHAnsi" w:cs="Times New Roman"/>
          <w:sz w:val="24"/>
          <w:szCs w:val="24"/>
        </w:rPr>
      </w:pPr>
      <w:hyperlink r:id="rId17" w:history="1">
        <w:r w:rsidR="00414B6F" w:rsidRPr="008859F8">
          <w:rPr>
            <w:rStyle w:val="Hyperlink"/>
            <w:rFonts w:asciiTheme="minorHAnsi" w:hAnsiTheme="minorHAnsi" w:cs="Times New Roman"/>
            <w:sz w:val="24"/>
            <w:szCs w:val="24"/>
          </w:rPr>
          <w:t>http://www.ase.org/Carbon%20FootPrint%20Lesson%20Plan</w:t>
        </w:r>
      </w:hyperlink>
    </w:p>
    <w:p w14:paraId="52D797ED" w14:textId="77777777" w:rsidR="006A7FC6" w:rsidRPr="008859F8" w:rsidRDefault="008859F8" w:rsidP="00414B6F">
      <w:pPr>
        <w:pStyle w:val="ListParagraph"/>
        <w:numPr>
          <w:ilvl w:val="0"/>
          <w:numId w:val="9"/>
        </w:numPr>
        <w:spacing w:line="240" w:lineRule="auto"/>
        <w:rPr>
          <w:rFonts w:asciiTheme="minorHAnsi" w:hAnsiTheme="minorHAnsi" w:cs="Times New Roman"/>
          <w:sz w:val="24"/>
          <w:szCs w:val="24"/>
        </w:rPr>
      </w:pPr>
      <w:hyperlink r:id="rId18">
        <w:r w:rsidR="00E94A5F" w:rsidRPr="008859F8">
          <w:rPr>
            <w:rFonts w:asciiTheme="minorHAnsi" w:hAnsiTheme="minorHAnsi" w:cs="Times New Roman"/>
            <w:color w:val="1155CC"/>
            <w:sz w:val="24"/>
            <w:szCs w:val="24"/>
            <w:u w:val="single"/>
          </w:rPr>
          <w:t>http://myfootprint.org/en/your_carbon_footprint/</w:t>
        </w:r>
      </w:hyperlink>
    </w:p>
    <w:p w14:paraId="33EC39D6" w14:textId="77777777" w:rsidR="005916EC" w:rsidRPr="008859F8" w:rsidRDefault="008859F8" w:rsidP="00414B6F">
      <w:pPr>
        <w:pStyle w:val="ListParagraph"/>
        <w:numPr>
          <w:ilvl w:val="0"/>
          <w:numId w:val="9"/>
        </w:numPr>
        <w:spacing w:line="240" w:lineRule="auto"/>
        <w:rPr>
          <w:rFonts w:asciiTheme="minorHAnsi" w:hAnsiTheme="minorHAnsi" w:cs="Times New Roman"/>
          <w:sz w:val="24"/>
          <w:szCs w:val="24"/>
        </w:rPr>
      </w:pPr>
      <w:hyperlink r:id="rId19">
        <w:r w:rsidR="00E94A5F" w:rsidRPr="008859F8">
          <w:rPr>
            <w:rFonts w:asciiTheme="minorHAnsi" w:hAnsiTheme="minorHAnsi" w:cs="Times New Roman"/>
            <w:color w:val="1155CC"/>
            <w:sz w:val="24"/>
            <w:szCs w:val="24"/>
            <w:u w:val="single"/>
          </w:rPr>
          <w:t>http://science.howstuffworks.com/environmental/green-science/carbon-footprint.htm</w:t>
        </w:r>
      </w:hyperlink>
    </w:p>
    <w:p w14:paraId="08739F50" w14:textId="77777777" w:rsidR="005916EC" w:rsidRPr="008859F8" w:rsidRDefault="008859F8" w:rsidP="00414B6F">
      <w:pPr>
        <w:pStyle w:val="ListParagraph"/>
        <w:numPr>
          <w:ilvl w:val="0"/>
          <w:numId w:val="9"/>
        </w:numPr>
        <w:spacing w:line="240" w:lineRule="auto"/>
        <w:rPr>
          <w:rFonts w:asciiTheme="minorHAnsi" w:hAnsiTheme="minorHAnsi" w:cs="Times New Roman"/>
          <w:sz w:val="24"/>
          <w:szCs w:val="24"/>
        </w:rPr>
      </w:pPr>
      <w:hyperlink r:id="rId20">
        <w:r w:rsidR="00E94A5F" w:rsidRPr="008859F8">
          <w:rPr>
            <w:rFonts w:asciiTheme="minorHAnsi" w:hAnsiTheme="minorHAnsi" w:cs="Times New Roman"/>
            <w:color w:val="1155CC"/>
            <w:sz w:val="24"/>
            <w:szCs w:val="24"/>
            <w:u w:val="single"/>
          </w:rPr>
          <w:t>http://www.edcc.edu/sustain/documents/Haas-Whatismycarbonfootprint.pdf</w:t>
        </w:r>
      </w:hyperlink>
    </w:p>
    <w:p w14:paraId="56B36800" w14:textId="77777777" w:rsidR="005916EC" w:rsidRPr="008859F8" w:rsidRDefault="008859F8" w:rsidP="00414B6F">
      <w:pPr>
        <w:pStyle w:val="ListParagraph"/>
        <w:numPr>
          <w:ilvl w:val="0"/>
          <w:numId w:val="9"/>
        </w:numPr>
        <w:spacing w:line="240" w:lineRule="auto"/>
        <w:rPr>
          <w:rFonts w:asciiTheme="minorHAnsi" w:hAnsiTheme="minorHAnsi" w:cs="Times New Roman"/>
          <w:sz w:val="24"/>
          <w:szCs w:val="24"/>
        </w:rPr>
      </w:pPr>
      <w:hyperlink r:id="rId21">
        <w:r w:rsidR="00E94A5F" w:rsidRPr="008859F8">
          <w:rPr>
            <w:rFonts w:asciiTheme="minorHAnsi" w:hAnsiTheme="minorHAnsi" w:cs="Times New Roman"/>
            <w:color w:val="1155CC"/>
            <w:sz w:val="24"/>
            <w:szCs w:val="24"/>
            <w:u w:val="single"/>
          </w:rPr>
          <w:t>http://www.iclimate.org/ccc/Files/footprint.pdf</w:t>
        </w:r>
      </w:hyperlink>
    </w:p>
    <w:p w14:paraId="3BA99AB9" w14:textId="77777777" w:rsidR="005916EC" w:rsidRPr="00710551" w:rsidRDefault="005916EC" w:rsidP="00414B6F">
      <w:pPr>
        <w:spacing w:line="240" w:lineRule="auto"/>
        <w:rPr>
          <w:rFonts w:ascii="Times New Roman" w:hAnsi="Times New Roman" w:cs="Times New Roman"/>
          <w:sz w:val="24"/>
          <w:szCs w:val="24"/>
        </w:rPr>
      </w:pPr>
    </w:p>
    <w:p w14:paraId="74A1730F" w14:textId="77777777" w:rsidR="005916EC" w:rsidRPr="00710551" w:rsidRDefault="005916EC" w:rsidP="00414B6F">
      <w:pPr>
        <w:spacing w:line="240" w:lineRule="auto"/>
        <w:rPr>
          <w:rFonts w:ascii="Times New Roman" w:hAnsi="Times New Roman" w:cs="Times New Roman"/>
          <w:sz w:val="24"/>
          <w:szCs w:val="24"/>
        </w:rPr>
      </w:pPr>
    </w:p>
    <w:p w14:paraId="70C80E11" w14:textId="77777777" w:rsidR="005916EC" w:rsidRPr="00710551" w:rsidRDefault="005916EC">
      <w:pPr>
        <w:rPr>
          <w:rFonts w:ascii="Times New Roman" w:hAnsi="Times New Roman" w:cs="Times New Roman"/>
          <w:sz w:val="24"/>
          <w:szCs w:val="24"/>
        </w:rPr>
      </w:pPr>
    </w:p>
    <w:p w14:paraId="45D099B0" w14:textId="77777777" w:rsidR="005916EC" w:rsidRPr="00710551" w:rsidRDefault="005916EC">
      <w:pPr>
        <w:rPr>
          <w:rFonts w:ascii="Times New Roman" w:hAnsi="Times New Roman" w:cs="Times New Roman"/>
          <w:sz w:val="24"/>
          <w:szCs w:val="24"/>
        </w:rPr>
      </w:pPr>
    </w:p>
    <w:sectPr w:rsidR="005916EC" w:rsidRPr="00710551" w:rsidSect="0031206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237A9"/>
    <w:multiLevelType w:val="multilevel"/>
    <w:tmpl w:val="10F6FDD2"/>
    <w:lvl w:ilvl="0">
      <w:start w:val="1"/>
      <w:numFmt w:val="bullet"/>
      <w:lvlText w:val="○"/>
      <w:lvlJc w:val="left"/>
      <w:pPr>
        <w:ind w:left="720" w:firstLine="360"/>
      </w:pPr>
      <w:rPr>
        <w:rFonts w:ascii="Arial" w:eastAsia="Arial" w:hAnsi="Arial" w:cs="Arial"/>
        <w:b w:val="0"/>
        <w:i w:val="0"/>
        <w:smallCaps w:val="0"/>
        <w:strike w:val="0"/>
        <w:color w:val="000000"/>
        <w:sz w:val="24"/>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4"/>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4"/>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4"/>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4"/>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4"/>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4"/>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4"/>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4"/>
        <w:u w:val="none"/>
        <w:vertAlign w:val="baseline"/>
      </w:rPr>
    </w:lvl>
  </w:abstractNum>
  <w:abstractNum w:abstractNumId="1">
    <w:nsid w:val="09B103F8"/>
    <w:multiLevelType w:val="hybridMultilevel"/>
    <w:tmpl w:val="DDC2E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EE7CDD"/>
    <w:multiLevelType w:val="hybridMultilevel"/>
    <w:tmpl w:val="09E85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010735"/>
    <w:multiLevelType w:val="multilevel"/>
    <w:tmpl w:val="3FC841AE"/>
    <w:lvl w:ilvl="0">
      <w:start w:val="1"/>
      <w:numFmt w:val="bullet"/>
      <w:lvlText w:val="●"/>
      <w:lvlJc w:val="left"/>
      <w:pPr>
        <w:ind w:left="720" w:firstLine="360"/>
      </w:pPr>
      <w:rPr>
        <w:rFonts w:ascii="Arial" w:eastAsia="Arial" w:hAnsi="Arial" w:cs="Arial"/>
        <w:b w:val="0"/>
        <w:i w:val="0"/>
        <w:smallCaps w:val="0"/>
        <w:strike w:val="0"/>
        <w:color w:val="000000"/>
        <w:sz w:val="24"/>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4"/>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4"/>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4"/>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4"/>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4"/>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4"/>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4"/>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4"/>
        <w:u w:val="none"/>
        <w:vertAlign w:val="baseline"/>
      </w:rPr>
    </w:lvl>
  </w:abstractNum>
  <w:abstractNum w:abstractNumId="4">
    <w:nsid w:val="2C7075F8"/>
    <w:multiLevelType w:val="hybridMultilevel"/>
    <w:tmpl w:val="16947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E137AE"/>
    <w:multiLevelType w:val="multilevel"/>
    <w:tmpl w:val="7A7AFB56"/>
    <w:lvl w:ilvl="0">
      <w:start w:val="1"/>
      <w:numFmt w:val="bullet"/>
      <w:lvlText w:val="●"/>
      <w:lvlJc w:val="left"/>
      <w:pPr>
        <w:ind w:left="720" w:firstLine="360"/>
      </w:pPr>
      <w:rPr>
        <w:rFonts w:ascii="Arial" w:eastAsia="Arial" w:hAnsi="Arial" w:cs="Arial"/>
        <w:b w:val="0"/>
        <w:i w:val="0"/>
        <w:smallCaps w:val="0"/>
        <w:strike w:val="0"/>
        <w:color w:val="000000"/>
        <w:sz w:val="24"/>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4"/>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4"/>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4"/>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4"/>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4"/>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4"/>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4"/>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4"/>
        <w:u w:val="none"/>
        <w:vertAlign w:val="baseline"/>
      </w:rPr>
    </w:lvl>
  </w:abstractNum>
  <w:abstractNum w:abstractNumId="6">
    <w:nsid w:val="59210B46"/>
    <w:multiLevelType w:val="hybridMultilevel"/>
    <w:tmpl w:val="5C20A68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nsid w:val="5B6C174D"/>
    <w:multiLevelType w:val="hybridMultilevel"/>
    <w:tmpl w:val="38DE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F34B03"/>
    <w:multiLevelType w:val="multilevel"/>
    <w:tmpl w:val="0E2E7A46"/>
    <w:lvl w:ilvl="0">
      <w:start w:val="1"/>
      <w:numFmt w:val="bullet"/>
      <w:lvlText w:val="○"/>
      <w:lvlJc w:val="left"/>
      <w:pPr>
        <w:ind w:left="720" w:firstLine="360"/>
      </w:pPr>
      <w:rPr>
        <w:rFonts w:ascii="Arial" w:eastAsia="Arial" w:hAnsi="Arial" w:cs="Arial"/>
        <w:b w:val="0"/>
        <w:i w:val="0"/>
        <w:smallCaps w:val="0"/>
        <w:strike w:val="0"/>
        <w:color w:val="000000"/>
        <w:sz w:val="24"/>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4"/>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4"/>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4"/>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4"/>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4"/>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4"/>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4"/>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4"/>
        <w:u w:val="none"/>
        <w:vertAlign w:val="baseline"/>
      </w:rPr>
    </w:lvl>
  </w:abstractNum>
  <w:abstractNum w:abstractNumId="9">
    <w:nsid w:val="7FF1278C"/>
    <w:multiLevelType w:val="multilevel"/>
    <w:tmpl w:val="D8C8FB98"/>
    <w:lvl w:ilvl="0">
      <w:start w:val="1"/>
      <w:numFmt w:val="bullet"/>
      <w:lvlText w:val="●"/>
      <w:lvlJc w:val="left"/>
      <w:pPr>
        <w:ind w:left="720" w:firstLine="360"/>
      </w:pPr>
      <w:rPr>
        <w:rFonts w:ascii="Arial" w:eastAsia="Arial" w:hAnsi="Arial" w:cs="Arial"/>
        <w:b/>
        <w:i w:val="0"/>
        <w:smallCaps w:val="0"/>
        <w:strike w:val="0"/>
        <w:color w:val="000000"/>
        <w:sz w:val="24"/>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4"/>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4"/>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4"/>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4"/>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4"/>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4"/>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4"/>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4"/>
        <w:u w:val="none"/>
        <w:vertAlign w:val="baseline"/>
      </w:rPr>
    </w:lvl>
  </w:abstractNum>
  <w:num w:numId="1">
    <w:abstractNumId w:val="0"/>
  </w:num>
  <w:num w:numId="2">
    <w:abstractNumId w:val="9"/>
  </w:num>
  <w:num w:numId="3">
    <w:abstractNumId w:val="5"/>
  </w:num>
  <w:num w:numId="4">
    <w:abstractNumId w:val="8"/>
  </w:num>
  <w:num w:numId="5">
    <w:abstractNumId w:val="3"/>
  </w:num>
  <w:num w:numId="6">
    <w:abstractNumId w:val="2"/>
  </w:num>
  <w:num w:numId="7">
    <w:abstractNumId w:val="4"/>
  </w:num>
  <w:num w:numId="8">
    <w:abstractNumId w:val="6"/>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6EC"/>
    <w:rsid w:val="00082DA4"/>
    <w:rsid w:val="000A5311"/>
    <w:rsid w:val="00111931"/>
    <w:rsid w:val="001453DF"/>
    <w:rsid w:val="00186677"/>
    <w:rsid w:val="001961D2"/>
    <w:rsid w:val="001E4B06"/>
    <w:rsid w:val="00242218"/>
    <w:rsid w:val="00252525"/>
    <w:rsid w:val="002757B4"/>
    <w:rsid w:val="002C3E81"/>
    <w:rsid w:val="002C63C4"/>
    <w:rsid w:val="002C7C80"/>
    <w:rsid w:val="0031206F"/>
    <w:rsid w:val="00332012"/>
    <w:rsid w:val="00333888"/>
    <w:rsid w:val="00365F9B"/>
    <w:rsid w:val="00385648"/>
    <w:rsid w:val="003A778F"/>
    <w:rsid w:val="003E550D"/>
    <w:rsid w:val="00414B6F"/>
    <w:rsid w:val="00486036"/>
    <w:rsid w:val="004D6D36"/>
    <w:rsid w:val="004F7EDD"/>
    <w:rsid w:val="005240E8"/>
    <w:rsid w:val="0052559E"/>
    <w:rsid w:val="00547B57"/>
    <w:rsid w:val="0055254B"/>
    <w:rsid w:val="00577A1D"/>
    <w:rsid w:val="00591118"/>
    <w:rsid w:val="005916EC"/>
    <w:rsid w:val="005B57D6"/>
    <w:rsid w:val="006160D1"/>
    <w:rsid w:val="00645271"/>
    <w:rsid w:val="006639BA"/>
    <w:rsid w:val="006A7FC6"/>
    <w:rsid w:val="006C453C"/>
    <w:rsid w:val="006F72CA"/>
    <w:rsid w:val="00710551"/>
    <w:rsid w:val="007C0592"/>
    <w:rsid w:val="00801119"/>
    <w:rsid w:val="00806858"/>
    <w:rsid w:val="00813DFD"/>
    <w:rsid w:val="00816209"/>
    <w:rsid w:val="008330A8"/>
    <w:rsid w:val="008604E5"/>
    <w:rsid w:val="008859F8"/>
    <w:rsid w:val="008D6121"/>
    <w:rsid w:val="008E4AE6"/>
    <w:rsid w:val="00977522"/>
    <w:rsid w:val="009A5A33"/>
    <w:rsid w:val="009F7EA9"/>
    <w:rsid w:val="00A92236"/>
    <w:rsid w:val="00AB0226"/>
    <w:rsid w:val="00B10FBF"/>
    <w:rsid w:val="00B121EF"/>
    <w:rsid w:val="00B37C89"/>
    <w:rsid w:val="00BB41F5"/>
    <w:rsid w:val="00BC1D9C"/>
    <w:rsid w:val="00C738AC"/>
    <w:rsid w:val="00C84BC8"/>
    <w:rsid w:val="00CB1CFB"/>
    <w:rsid w:val="00DA7B7D"/>
    <w:rsid w:val="00DD505C"/>
    <w:rsid w:val="00E30E8B"/>
    <w:rsid w:val="00E731C8"/>
    <w:rsid w:val="00E80829"/>
    <w:rsid w:val="00E94A5F"/>
    <w:rsid w:val="00EB00BB"/>
    <w:rsid w:val="00F0712B"/>
    <w:rsid w:val="00F319DC"/>
    <w:rsid w:val="00F61E8C"/>
    <w:rsid w:val="00F831AD"/>
    <w:rsid w:val="00F87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31E8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character" w:styleId="CommentReference">
    <w:name w:val="annotation reference"/>
    <w:basedOn w:val="DefaultParagraphFont"/>
    <w:uiPriority w:val="99"/>
    <w:semiHidden/>
    <w:unhideWhenUsed/>
    <w:rsid w:val="006C453C"/>
    <w:rPr>
      <w:sz w:val="18"/>
      <w:szCs w:val="18"/>
    </w:rPr>
  </w:style>
  <w:style w:type="paragraph" w:styleId="CommentText">
    <w:name w:val="annotation text"/>
    <w:basedOn w:val="Normal"/>
    <w:link w:val="CommentTextChar"/>
    <w:uiPriority w:val="99"/>
    <w:semiHidden/>
    <w:unhideWhenUsed/>
    <w:rsid w:val="006C453C"/>
    <w:pPr>
      <w:spacing w:line="240" w:lineRule="auto"/>
    </w:pPr>
    <w:rPr>
      <w:sz w:val="24"/>
      <w:szCs w:val="24"/>
    </w:rPr>
  </w:style>
  <w:style w:type="character" w:customStyle="1" w:styleId="CommentTextChar">
    <w:name w:val="Comment Text Char"/>
    <w:basedOn w:val="DefaultParagraphFont"/>
    <w:link w:val="CommentText"/>
    <w:uiPriority w:val="99"/>
    <w:semiHidden/>
    <w:rsid w:val="006C453C"/>
    <w:rPr>
      <w:rFonts w:ascii="Arial" w:eastAsia="Arial" w:hAnsi="Arial" w:cs="Arial"/>
      <w:color w:val="000000"/>
      <w:sz w:val="24"/>
      <w:szCs w:val="24"/>
    </w:rPr>
  </w:style>
  <w:style w:type="paragraph" w:styleId="CommentSubject">
    <w:name w:val="annotation subject"/>
    <w:basedOn w:val="CommentText"/>
    <w:next w:val="CommentText"/>
    <w:link w:val="CommentSubjectChar"/>
    <w:uiPriority w:val="99"/>
    <w:semiHidden/>
    <w:unhideWhenUsed/>
    <w:rsid w:val="006C453C"/>
    <w:rPr>
      <w:b/>
      <w:bCs/>
      <w:sz w:val="20"/>
      <w:szCs w:val="20"/>
    </w:rPr>
  </w:style>
  <w:style w:type="character" w:customStyle="1" w:styleId="CommentSubjectChar">
    <w:name w:val="Comment Subject Char"/>
    <w:basedOn w:val="CommentTextChar"/>
    <w:link w:val="CommentSubject"/>
    <w:uiPriority w:val="99"/>
    <w:semiHidden/>
    <w:rsid w:val="006C453C"/>
    <w:rPr>
      <w:rFonts w:ascii="Arial" w:eastAsia="Arial" w:hAnsi="Arial" w:cs="Arial"/>
      <w:b/>
      <w:bCs/>
      <w:color w:val="000000"/>
      <w:sz w:val="20"/>
      <w:szCs w:val="20"/>
    </w:rPr>
  </w:style>
  <w:style w:type="paragraph" w:styleId="BalloonText">
    <w:name w:val="Balloon Text"/>
    <w:basedOn w:val="Normal"/>
    <w:link w:val="BalloonTextChar"/>
    <w:uiPriority w:val="99"/>
    <w:semiHidden/>
    <w:unhideWhenUsed/>
    <w:rsid w:val="006C453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453C"/>
    <w:rPr>
      <w:rFonts w:ascii="Lucida Grande" w:eastAsia="Arial" w:hAnsi="Lucida Grande" w:cs="Lucida Grande"/>
      <w:color w:val="000000"/>
      <w:sz w:val="18"/>
      <w:szCs w:val="18"/>
    </w:rPr>
  </w:style>
  <w:style w:type="character" w:styleId="Hyperlink">
    <w:name w:val="Hyperlink"/>
    <w:basedOn w:val="DefaultParagraphFont"/>
    <w:uiPriority w:val="99"/>
    <w:unhideWhenUsed/>
    <w:rsid w:val="006C453C"/>
    <w:rPr>
      <w:color w:val="0000FF" w:themeColor="hyperlink"/>
      <w:u w:val="single"/>
    </w:rPr>
  </w:style>
  <w:style w:type="character" w:styleId="FollowedHyperlink">
    <w:name w:val="FollowedHyperlink"/>
    <w:basedOn w:val="DefaultParagraphFont"/>
    <w:uiPriority w:val="99"/>
    <w:semiHidden/>
    <w:unhideWhenUsed/>
    <w:rsid w:val="00EB00BB"/>
    <w:rPr>
      <w:color w:val="800080" w:themeColor="followedHyperlink"/>
      <w:u w:val="single"/>
    </w:rPr>
  </w:style>
  <w:style w:type="paragraph" w:styleId="ListParagraph">
    <w:name w:val="List Paragraph"/>
    <w:basedOn w:val="Normal"/>
    <w:uiPriority w:val="34"/>
    <w:qFormat/>
    <w:rsid w:val="008D612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character" w:styleId="CommentReference">
    <w:name w:val="annotation reference"/>
    <w:basedOn w:val="DefaultParagraphFont"/>
    <w:uiPriority w:val="99"/>
    <w:semiHidden/>
    <w:unhideWhenUsed/>
    <w:rsid w:val="006C453C"/>
    <w:rPr>
      <w:sz w:val="18"/>
      <w:szCs w:val="18"/>
    </w:rPr>
  </w:style>
  <w:style w:type="paragraph" w:styleId="CommentText">
    <w:name w:val="annotation text"/>
    <w:basedOn w:val="Normal"/>
    <w:link w:val="CommentTextChar"/>
    <w:uiPriority w:val="99"/>
    <w:semiHidden/>
    <w:unhideWhenUsed/>
    <w:rsid w:val="006C453C"/>
    <w:pPr>
      <w:spacing w:line="240" w:lineRule="auto"/>
    </w:pPr>
    <w:rPr>
      <w:sz w:val="24"/>
      <w:szCs w:val="24"/>
    </w:rPr>
  </w:style>
  <w:style w:type="character" w:customStyle="1" w:styleId="CommentTextChar">
    <w:name w:val="Comment Text Char"/>
    <w:basedOn w:val="DefaultParagraphFont"/>
    <w:link w:val="CommentText"/>
    <w:uiPriority w:val="99"/>
    <w:semiHidden/>
    <w:rsid w:val="006C453C"/>
    <w:rPr>
      <w:rFonts w:ascii="Arial" w:eastAsia="Arial" w:hAnsi="Arial" w:cs="Arial"/>
      <w:color w:val="000000"/>
      <w:sz w:val="24"/>
      <w:szCs w:val="24"/>
    </w:rPr>
  </w:style>
  <w:style w:type="paragraph" w:styleId="CommentSubject">
    <w:name w:val="annotation subject"/>
    <w:basedOn w:val="CommentText"/>
    <w:next w:val="CommentText"/>
    <w:link w:val="CommentSubjectChar"/>
    <w:uiPriority w:val="99"/>
    <w:semiHidden/>
    <w:unhideWhenUsed/>
    <w:rsid w:val="006C453C"/>
    <w:rPr>
      <w:b/>
      <w:bCs/>
      <w:sz w:val="20"/>
      <w:szCs w:val="20"/>
    </w:rPr>
  </w:style>
  <w:style w:type="character" w:customStyle="1" w:styleId="CommentSubjectChar">
    <w:name w:val="Comment Subject Char"/>
    <w:basedOn w:val="CommentTextChar"/>
    <w:link w:val="CommentSubject"/>
    <w:uiPriority w:val="99"/>
    <w:semiHidden/>
    <w:rsid w:val="006C453C"/>
    <w:rPr>
      <w:rFonts w:ascii="Arial" w:eastAsia="Arial" w:hAnsi="Arial" w:cs="Arial"/>
      <w:b/>
      <w:bCs/>
      <w:color w:val="000000"/>
      <w:sz w:val="20"/>
      <w:szCs w:val="20"/>
    </w:rPr>
  </w:style>
  <w:style w:type="paragraph" w:styleId="BalloonText">
    <w:name w:val="Balloon Text"/>
    <w:basedOn w:val="Normal"/>
    <w:link w:val="BalloonTextChar"/>
    <w:uiPriority w:val="99"/>
    <w:semiHidden/>
    <w:unhideWhenUsed/>
    <w:rsid w:val="006C453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453C"/>
    <w:rPr>
      <w:rFonts w:ascii="Lucida Grande" w:eastAsia="Arial" w:hAnsi="Lucida Grande" w:cs="Lucida Grande"/>
      <w:color w:val="000000"/>
      <w:sz w:val="18"/>
      <w:szCs w:val="18"/>
    </w:rPr>
  </w:style>
  <w:style w:type="character" w:styleId="Hyperlink">
    <w:name w:val="Hyperlink"/>
    <w:basedOn w:val="DefaultParagraphFont"/>
    <w:uiPriority w:val="99"/>
    <w:unhideWhenUsed/>
    <w:rsid w:val="006C453C"/>
    <w:rPr>
      <w:color w:val="0000FF" w:themeColor="hyperlink"/>
      <w:u w:val="single"/>
    </w:rPr>
  </w:style>
  <w:style w:type="character" w:styleId="FollowedHyperlink">
    <w:name w:val="FollowedHyperlink"/>
    <w:basedOn w:val="DefaultParagraphFont"/>
    <w:uiPriority w:val="99"/>
    <w:semiHidden/>
    <w:unhideWhenUsed/>
    <w:rsid w:val="00EB00BB"/>
    <w:rPr>
      <w:color w:val="800080" w:themeColor="followedHyperlink"/>
      <w:u w:val="single"/>
    </w:rPr>
  </w:style>
  <w:style w:type="paragraph" w:styleId="ListParagraph">
    <w:name w:val="List Paragraph"/>
    <w:basedOn w:val="Normal"/>
    <w:uiPriority w:val="34"/>
    <w:qFormat/>
    <w:rsid w:val="008D61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hyperlink" Target="http://www.edcc.edu/sustain/documents/Haas-Whatismycarbonfootprint.pdf" TargetMode="External"/><Relationship Id="rId21" Type="http://schemas.openxmlformats.org/officeDocument/2006/relationships/hyperlink" Target="http://www.iclimate.org/ccc/Files/footprint.pdf"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need-media.smugmug.com/Graphics/Graphics/17024036_Bdmf8C/1295822961_pTXRmmn" TargetMode="External"/><Relationship Id="rId11" Type="http://schemas.openxmlformats.org/officeDocument/2006/relationships/hyperlink" Target="http://coolclimate.berkeley.edu/carboncalculator" TargetMode="External"/><Relationship Id="rId12" Type="http://schemas.openxmlformats.org/officeDocument/2006/relationships/hyperlink" Target="http://climate.nasa.gov/interactives/climate_time_machine" TargetMode="External"/><Relationship Id="rId13" Type="http://schemas.openxmlformats.org/officeDocument/2006/relationships/hyperlink" Target="http://www.nextgenscience.org/next-generation-science-standards" TargetMode="External"/><Relationship Id="rId14" Type="http://schemas.openxmlformats.org/officeDocument/2006/relationships/hyperlink" Target="http://www.pbslearningmedia.org/resource/35529f7e-1c9d-4544-8415-592b046ca254/35529f7e-1c9d-4544-8415-592b046ca254/" TargetMode="External"/><Relationship Id="rId15" Type="http://schemas.openxmlformats.org/officeDocument/2006/relationships/hyperlink" Target="http://www.pbs.org/teachers/stem/professionaldevelopment/030/" TargetMode="External"/><Relationship Id="rId16" Type="http://schemas.openxmlformats.org/officeDocument/2006/relationships/hyperlink" Target="http://www.teachengineering.org/view_lesson.php?url=collection/cub_/lessons/cub_whatkindoffootprint/cub_footprint_lesson1.xml" TargetMode="External"/><Relationship Id="rId17" Type="http://schemas.openxmlformats.org/officeDocument/2006/relationships/hyperlink" Target="http://www.ase.org/Carbon%20FootPrint%20Lesson%20Plan" TargetMode="External"/><Relationship Id="rId18" Type="http://schemas.openxmlformats.org/officeDocument/2006/relationships/hyperlink" Target="http://myfootprint.org/en/your_carbon_footprint/" TargetMode="External"/><Relationship Id="rId19" Type="http://schemas.openxmlformats.org/officeDocument/2006/relationships/hyperlink" Target="http://science.howstuffworks.com/environmental/green-science/carbon-footprint.ht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hyperlink" Target="http://www.learner.org/courses/envsci/unit/text.php?unit=2&amp;secNum=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763249-0400-024E-8754-DF62EE057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2261</Words>
  <Characters>12890</Characters>
  <Application>Microsoft Macintosh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Carbon Footprint Activity.docx</vt:lpstr>
    </vt:vector>
  </TitlesOfParts>
  <Company>Oregon State University</Company>
  <LinksUpToDate>false</LinksUpToDate>
  <CharactersWithSpaces>15121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Carbon Footprint Activity.docx</dc:title>
  <dc:creator>Preciado, Julian</dc:creator>
  <cp:lastModifiedBy>Laura Gordon</cp:lastModifiedBy>
  <cp:revision>3</cp:revision>
  <dcterms:created xsi:type="dcterms:W3CDTF">2013-08-13T06:05:00Z</dcterms:created>
  <dcterms:modified xsi:type="dcterms:W3CDTF">2013-08-19T17:33:00Z</dcterms:modified>
</cp:coreProperties>
</file>