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DF7A4" w14:textId="760D9219" w:rsidR="000E1D83" w:rsidRDefault="000E1D83" w:rsidP="000E1D83">
      <w:pPr>
        <w:pStyle w:val="Heading2"/>
      </w:pPr>
    </w:p>
    <w:p w14:paraId="754B5B61" w14:textId="35AA0566" w:rsidR="000E1D83" w:rsidRDefault="000E1D83" w:rsidP="000E1D83">
      <w:pPr>
        <w:pStyle w:val="Heading2"/>
      </w:pPr>
      <w:r>
        <w:rPr>
          <w:noProof/>
        </w:rPr>
        <mc:AlternateContent>
          <mc:Choice Requires="wps">
            <w:drawing>
              <wp:anchor distT="0" distB="0" distL="114300" distR="114300" simplePos="0" relativeHeight="251658245" behindDoc="1" locked="0" layoutInCell="1" allowOverlap="1" wp14:anchorId="777325C7" wp14:editId="0AF71A76">
                <wp:simplePos x="0" y="0"/>
                <wp:positionH relativeFrom="page">
                  <wp:align>right</wp:align>
                </wp:positionH>
                <wp:positionV relativeFrom="page">
                  <wp:align>top</wp:align>
                </wp:positionV>
                <wp:extent cx="7772400" cy="1552353"/>
                <wp:effectExtent l="0" t="0" r="0" b="0"/>
                <wp:wrapTopAndBottom/>
                <wp:docPr id="5" name="Rectangle 5"/>
                <wp:cNvGraphicFramePr/>
                <a:graphic xmlns:a="http://schemas.openxmlformats.org/drawingml/2006/main">
                  <a:graphicData uri="http://schemas.microsoft.com/office/word/2010/wordprocessingShape">
                    <wps:wsp>
                      <wps:cNvSpPr/>
                      <wps:spPr>
                        <a:xfrm>
                          <a:off x="0" y="0"/>
                          <a:ext cx="7772400" cy="15523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7210EE" w14:textId="30136488" w:rsidR="000E1D83" w:rsidRPr="000E1D83" w:rsidRDefault="00A04659" w:rsidP="000E1D83">
                            <w:pPr>
                              <w:pStyle w:val="Title"/>
                              <w:rPr>
                                <w:color w:val="000000" w:themeColor="text1"/>
                                <w:sz w:val="96"/>
                              </w:rPr>
                            </w:pPr>
                            <w:r>
                              <w:rPr>
                                <w:color w:val="000000" w:themeColor="text1"/>
                                <w:sz w:val="96"/>
                              </w:rPr>
                              <w:t>Distinctions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http://schemas.microsoft.com/office/word/2018/wordml" xmlns:w16cex="http://schemas.microsoft.com/office/word/2018/wordml/cex">
            <w:pict>
              <v:rect id="Rectangle 5" style="position:absolute;margin-left:560.8pt;margin-top:0;width:612pt;height:122.25pt;z-index:-251658235;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spid="_x0000_s1026" filled="f" stroked="f" strokeweight="1pt" w14:anchorId="777325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">
                <v:textbox>
                  <w:txbxContent>
                    <w:p w:rsidRPr="000E1D83" w:rsidR="000E1D83" w:rsidP="000E1D83" w:rsidRDefault="00A04659" w14:paraId="447210EE" w14:textId="30136488">
                      <w:pPr>
                        <w:pStyle w:val="Title"/>
                        <w:rPr>
                          <w:color w:val="000000" w:themeColor="text1"/>
                          <w:sz w:val="96"/>
                        </w:rPr>
                      </w:pPr>
                      <w:r>
                        <w:rPr>
                          <w:color w:val="000000" w:themeColor="text1"/>
                          <w:sz w:val="96"/>
                        </w:rPr>
                        <w:t>Distinctions</w:t>
                      </w:r>
                    </w:p>
                  </w:txbxContent>
                </v:textbox>
                <w10:wrap type="topAndBottom" anchorx="page" anchory="page"/>
              </v:rect>
            </w:pict>
          </mc:Fallback>
        </mc:AlternateContent>
      </w:r>
      <w:r w:rsidR="001D1402" w:rsidRPr="001D1402">
        <w:rPr>
          <w:noProof/>
          <w:sz w:val="96"/>
        </w:rPr>
        <w:drawing>
          <wp:anchor distT="0" distB="0" distL="114300" distR="114300" simplePos="0" relativeHeight="251658240" behindDoc="0" locked="0" layoutInCell="1" allowOverlap="1" wp14:anchorId="6DDF0DDE" wp14:editId="108A4EA9">
            <wp:simplePos x="0" y="0"/>
            <wp:positionH relativeFrom="column">
              <wp:posOffset>5528930</wp:posOffset>
            </wp:positionH>
            <wp:positionV relativeFrom="page">
              <wp:posOffset>180753</wp:posOffset>
            </wp:positionV>
            <wp:extent cx="1488440" cy="425450"/>
            <wp:effectExtent l="0" t="0" r="0" b="0"/>
            <wp:wrapNone/>
            <wp:docPr id="2" name="Picture 11" descr="OSU_COE_horizontal_2C_O_over_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OSU_COE_horizontal_2C_O_over_B.eps"/>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8440" cy="425450"/>
                    </a:xfrm>
                    <a:prstGeom prst="rect">
                      <a:avLst/>
                    </a:prstGeom>
                  </pic:spPr>
                </pic:pic>
              </a:graphicData>
            </a:graphic>
          </wp:anchor>
        </w:drawing>
      </w:r>
      <w:r w:rsidR="001D1402">
        <w:rPr>
          <w:noProof/>
        </w:rPr>
        <mc:AlternateContent>
          <mc:Choice Requires="wps">
            <w:drawing>
              <wp:anchor distT="0" distB="0" distL="114300" distR="114300" simplePos="0" relativeHeight="251658241" behindDoc="1" locked="0" layoutInCell="1" allowOverlap="1" wp14:anchorId="70F27871" wp14:editId="2593E753">
                <wp:simplePos x="0" y="0"/>
                <wp:positionH relativeFrom="page">
                  <wp:align>right</wp:align>
                </wp:positionH>
                <wp:positionV relativeFrom="page">
                  <wp:posOffset>1489710</wp:posOffset>
                </wp:positionV>
                <wp:extent cx="7772400" cy="637540"/>
                <wp:effectExtent l="0" t="0" r="0" b="0"/>
                <wp:wrapTopAndBottom/>
                <wp:docPr id="4" name="Rectangle 4"/>
                <wp:cNvGraphicFramePr/>
                <a:graphic xmlns:a="http://schemas.openxmlformats.org/drawingml/2006/main">
                  <a:graphicData uri="http://schemas.microsoft.com/office/word/2010/wordprocessingShape">
                    <wps:wsp>
                      <wps:cNvSpPr/>
                      <wps:spPr>
                        <a:xfrm>
                          <a:off x="0" y="0"/>
                          <a:ext cx="7772400" cy="6375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0EA9C6" w14:textId="30F9D986" w:rsidR="000E1D83" w:rsidRPr="000E1D83" w:rsidRDefault="000E1D83" w:rsidP="000E1D83">
                            <w:pPr>
                              <w:pStyle w:val="Title"/>
                              <w:rPr>
                                <w:sz w:val="48"/>
                              </w:rPr>
                            </w:pPr>
                            <w:r w:rsidRPr="000E1D83">
                              <w:rPr>
                                <w:sz w:val="48"/>
                              </w:rPr>
                              <w:t>Systems Thinking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http://schemas.microsoft.com/office/word/2018/wordml" xmlns:w16cex="http://schemas.microsoft.com/office/word/2018/wordml/cex">
            <w:pict>
              <v:rect id="Rectangle 4" style="position:absolute;margin-left:560.8pt;margin-top:117.3pt;width:612pt;height:50.2pt;z-index:-251658237;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spid="_x0000_s1027" fillcolor="#dc4405 [3215]" stroked="f" strokeweight="1pt" w14:anchorId="70F27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">
                <v:textbox>
                  <w:txbxContent>
                    <w:p w:rsidRPr="000E1D83" w:rsidR="000E1D83" w:rsidP="000E1D83" w:rsidRDefault="000E1D83" w14:paraId="380EA9C6" w14:textId="30F9D986">
                      <w:pPr>
                        <w:pStyle w:val="Title"/>
                        <w:rPr>
                          <w:sz w:val="48"/>
                        </w:rPr>
                      </w:pPr>
                      <w:r w:rsidRPr="000E1D83">
                        <w:rPr>
                          <w:sz w:val="48"/>
                        </w:rPr>
                        <w:t>Systems Thinking Skills</w:t>
                      </w:r>
                    </w:p>
                  </w:txbxContent>
                </v:textbox>
                <w10:wrap type="topAndBottom" anchorx="page" anchory="page"/>
              </v:rect>
            </w:pict>
          </mc:Fallback>
        </mc:AlternateContent>
      </w:r>
      <w:r w:rsidR="001D1402">
        <w:rPr>
          <w:noProof/>
        </w:rPr>
        <mc:AlternateContent>
          <mc:Choice Requires="wps">
            <w:drawing>
              <wp:anchor distT="45720" distB="45720" distL="114300" distR="114300" simplePos="0" relativeHeight="251658244" behindDoc="0" locked="0" layoutInCell="1" allowOverlap="1" wp14:anchorId="1F5C7186" wp14:editId="15DC2AB8">
                <wp:simplePos x="0" y="0"/>
                <wp:positionH relativeFrom="page">
                  <wp:posOffset>0</wp:posOffset>
                </wp:positionH>
                <wp:positionV relativeFrom="page">
                  <wp:posOffset>2126512</wp:posOffset>
                </wp:positionV>
                <wp:extent cx="2945130" cy="8208335"/>
                <wp:effectExtent l="0" t="0" r="762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8208335"/>
                        </a:xfrm>
                        <a:prstGeom prst="rect">
                          <a:avLst/>
                        </a:prstGeom>
                        <a:solidFill>
                          <a:schemeClr val="tx2">
                            <a:lumMod val="40000"/>
                            <a:lumOff val="60000"/>
                          </a:schemeClr>
                        </a:solidFill>
                        <a:ln w="9525">
                          <a:noFill/>
                          <a:miter lim="800000"/>
                          <a:headEnd/>
                          <a:tailEnd/>
                        </a:ln>
                      </wps:spPr>
                      <wps:txb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213CA2A9" w:rsidR="001D1402" w:rsidRDefault="001D1402" w:rsidP="001D1402">
                            <w:r>
                              <w:t>45 minutes</w:t>
                            </w:r>
                          </w:p>
                          <w:p w14:paraId="454FAA0A" w14:textId="37CCE301" w:rsidR="001D1402" w:rsidRDefault="001D1402" w:rsidP="001D1402">
                            <w:pPr>
                              <w:pStyle w:val="Heading2"/>
                            </w:pPr>
                            <w:r>
                              <w:t>Next Generation Science Standards</w:t>
                            </w:r>
                          </w:p>
                          <w:p w14:paraId="3A5EBC21" w14:textId="11BE32D5" w:rsidR="00BE4CF3" w:rsidRDefault="00BE4CF3" w:rsidP="00BE4CF3">
                            <w:pPr>
                              <w:pStyle w:val="ListParagraph"/>
                              <w:numPr>
                                <w:ilvl w:val="0"/>
                                <w:numId w:val="9"/>
                              </w:numPr>
                            </w:pPr>
                            <w:r>
                              <w:t>SEP 2 – Developing and Using Models</w:t>
                            </w:r>
                          </w:p>
                          <w:p w14:paraId="53AD6838" w14:textId="03A95B65" w:rsidR="0069122F" w:rsidRDefault="0069122F" w:rsidP="00BE4CF3">
                            <w:pPr>
                              <w:pStyle w:val="ListParagraph"/>
                              <w:numPr>
                                <w:ilvl w:val="0"/>
                                <w:numId w:val="9"/>
                              </w:numPr>
                            </w:pPr>
                            <w:r>
                              <w:t xml:space="preserve">SEP 4 – Analyzing and Interpreting Data </w:t>
                            </w:r>
                          </w:p>
                          <w:p w14:paraId="7776D2BD" w14:textId="1C6668C1" w:rsidR="00BE4CF3" w:rsidRDefault="00BE4CF3" w:rsidP="0069122F">
                            <w:pPr>
                              <w:pStyle w:val="ListParagraph"/>
                              <w:numPr>
                                <w:ilvl w:val="0"/>
                                <w:numId w:val="9"/>
                              </w:numPr>
                            </w:pPr>
                            <w:r>
                              <w:t xml:space="preserve">CC 2 – Cause and Effect </w:t>
                            </w:r>
                          </w:p>
                          <w:p w14:paraId="77380CD1" w14:textId="037A0965" w:rsidR="001D1402" w:rsidRDefault="001D1402" w:rsidP="001D1402">
                            <w:pPr>
                              <w:pStyle w:val="Heading2"/>
                            </w:pPr>
                            <w:r>
                              <w:t>Learning Objectives</w:t>
                            </w:r>
                          </w:p>
                          <w:p w14:paraId="2F3082DA" w14:textId="77777777" w:rsidR="0069122F" w:rsidRDefault="0069122F" w:rsidP="0069122F">
                            <w:r>
                              <w:t xml:space="preserve">Students will be able to: </w:t>
                            </w:r>
                          </w:p>
                          <w:p w14:paraId="73DD954C" w14:textId="393E43B8" w:rsidR="000E1D83" w:rsidRDefault="00B9768C" w:rsidP="00B9768C">
                            <w:pPr>
                              <w:pStyle w:val="ListParagraph"/>
                              <w:numPr>
                                <w:ilvl w:val="0"/>
                                <w:numId w:val="9"/>
                              </w:numPr>
                            </w:pPr>
                            <w:r>
                              <w:t xml:space="preserve">Define the systems thinking concept of making distinctions </w:t>
                            </w:r>
                          </w:p>
                          <w:p w14:paraId="24B8B825" w14:textId="03BEF674" w:rsidR="00B9768C" w:rsidRDefault="00B9768C" w:rsidP="00B9768C">
                            <w:pPr>
                              <w:pStyle w:val="ListParagraph"/>
                              <w:numPr>
                                <w:ilvl w:val="0"/>
                                <w:numId w:val="9"/>
                              </w:numPr>
                            </w:pPr>
                            <w:r>
                              <w:t>Make distinctions about basic physical things</w:t>
                            </w:r>
                          </w:p>
                          <w:p w14:paraId="500162FB" w14:textId="20DB9A59" w:rsidR="00B9768C" w:rsidRDefault="00C1448F" w:rsidP="00B9768C">
                            <w:pPr>
                              <w:pStyle w:val="ListParagraph"/>
                              <w:numPr>
                                <w:ilvl w:val="0"/>
                                <w:numId w:val="9"/>
                              </w:numPr>
                            </w:pPr>
                            <w:r>
                              <w:t>Sort data into a logic chart puzzle</w:t>
                            </w:r>
                          </w:p>
                          <w:p w14:paraId="45D9FBF2" w14:textId="570BABC9" w:rsidR="000E1D83" w:rsidRDefault="000E1D83" w:rsidP="000E1D83">
                            <w:pPr>
                              <w:pStyle w:val="Heading2"/>
                            </w:pPr>
                            <w:r>
                              <w:t>Materials</w:t>
                            </w:r>
                          </w:p>
                          <w:p w14:paraId="5ED460B6" w14:textId="72B31379" w:rsidR="001D1402" w:rsidRDefault="00B9768C" w:rsidP="00EB2F1B">
                            <w:pPr>
                              <w:spacing w:after="0"/>
                            </w:pPr>
                            <w:r>
                              <w:t>Lesson worksheet printouts</w:t>
                            </w:r>
                          </w:p>
                          <w:p w14:paraId="30521D0B" w14:textId="58358E1B" w:rsidR="00EB2F1B" w:rsidRDefault="00EB2F1B" w:rsidP="001D1402">
                            <w:r>
                              <w:t>PowerPoint</w:t>
                            </w:r>
                          </w:p>
                          <w:p w14:paraId="38BC349E" w14:textId="77777777" w:rsidR="001D1402" w:rsidRPr="001D1402" w:rsidRDefault="001D1402" w:rsidP="001D14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http://schemas.microsoft.com/office/word/2018/wordml" xmlns:w16cex="http://schemas.microsoft.com/office/word/2018/wordml/cex">
            <w:pict>
              <v:shapetype id="_x0000_t202" coordsize="21600,21600" o:spt="202" path="m,l,21600r21600,l21600,xe" w14:anchorId="1F5C7186">
                <v:stroke joinstyle="miter"/>
                <v:path gradientshapeok="t" o:connecttype="rect"/>
              </v:shapetype>
              <v:shape id="Text Box 2" style="position:absolute;margin-left:0;margin-top:167.45pt;width:231.9pt;height:646.35pt;z-index:25165824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spid="_x0000_s1028" fillcolor="#fcaf8f [131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">
                <v:textbox>
                  <w:txbxContent>
                    <w:p w:rsidR="000E1D83" w:rsidP="001D1402" w:rsidRDefault="000E1D83" w14:paraId="23C0C749" w14:textId="77777777">
                      <w:pPr>
                        <w:pStyle w:val="Heading2"/>
                      </w:pPr>
                    </w:p>
                    <w:p w:rsidR="001D1402" w:rsidP="001D1402" w:rsidRDefault="001D1402" w14:paraId="7DFE2BCD" w14:textId="0655C705">
                      <w:pPr>
                        <w:pStyle w:val="Heading2"/>
                      </w:pPr>
                      <w:r>
                        <w:t>Levels</w:t>
                      </w:r>
                    </w:p>
                    <w:p w:rsidR="001D1402" w:rsidP="001D1402" w:rsidRDefault="001D1402" w14:paraId="2F0F3C59" w14:textId="5631349C">
                      <w:r>
                        <w:t>Grades 6-8</w:t>
                      </w:r>
                    </w:p>
                    <w:p w:rsidR="001D1402" w:rsidP="001D1402" w:rsidRDefault="001D1402" w14:paraId="5FE9D75A" w14:textId="7BAE4B0B">
                      <w:pPr>
                        <w:pStyle w:val="Heading2"/>
                      </w:pPr>
                      <w:r>
                        <w:t>Content A</w:t>
                      </w:r>
                      <w:r w:rsidR="00DA5563">
                        <w:t>reas</w:t>
                      </w:r>
                    </w:p>
                    <w:p w:rsidR="001D1402" w:rsidP="001D1402" w:rsidRDefault="001D1402" w14:paraId="28F79341" w14:textId="39A0A999">
                      <w:r>
                        <w:t>Systems Thinking</w:t>
                      </w:r>
                    </w:p>
                    <w:p w:rsidR="001D1402" w:rsidP="001D1402" w:rsidRDefault="001D1402" w14:paraId="630BD87E" w14:textId="52CC6AC8">
                      <w:pPr>
                        <w:pStyle w:val="Heading2"/>
                      </w:pPr>
                      <w:r>
                        <w:t>Lesson Time</w:t>
                      </w:r>
                    </w:p>
                    <w:p w:rsidR="001D1402" w:rsidP="001D1402" w:rsidRDefault="001D1402" w14:paraId="587D34CF" w14:textId="213CA2A9">
                      <w:r>
                        <w:t>45 minutes</w:t>
                      </w:r>
                    </w:p>
                    <w:p w:rsidR="001D1402" w:rsidP="001D1402" w:rsidRDefault="001D1402" w14:paraId="454FAA0A" w14:textId="37CCE301">
                      <w:pPr>
                        <w:pStyle w:val="Heading2"/>
                      </w:pPr>
                      <w:r>
                        <w:t>Next Generation Science Standards</w:t>
                      </w:r>
                    </w:p>
                    <w:p w:rsidR="00BE4CF3" w:rsidP="00BE4CF3" w:rsidRDefault="00BE4CF3" w14:paraId="3A5EBC21" w14:textId="11BE32D5">
                      <w:pPr>
                        <w:pStyle w:val="ListParagraph"/>
                        <w:numPr>
                          <w:ilvl w:val="0"/>
                          <w:numId w:val="9"/>
                        </w:numPr>
                      </w:pPr>
                      <w:r>
                        <w:t>SEP 2 – Developing and Using Models</w:t>
                      </w:r>
                    </w:p>
                    <w:p w:rsidR="0069122F" w:rsidP="00BE4CF3" w:rsidRDefault="0069122F" w14:paraId="53AD6838" w14:textId="03A95B65">
                      <w:pPr>
                        <w:pStyle w:val="ListParagraph"/>
                        <w:numPr>
                          <w:ilvl w:val="0"/>
                          <w:numId w:val="9"/>
                        </w:numPr>
                      </w:pPr>
                      <w:r>
                        <w:t xml:space="preserve">SEP 4 – Analyzing and Interpreting Data </w:t>
                      </w:r>
                    </w:p>
                    <w:p w:rsidR="00BE4CF3" w:rsidP="0069122F" w:rsidRDefault="00BE4CF3" w14:paraId="7776D2BD" w14:textId="1C6668C1">
                      <w:pPr>
                        <w:pStyle w:val="ListParagraph"/>
                        <w:numPr>
                          <w:ilvl w:val="0"/>
                          <w:numId w:val="9"/>
                        </w:numPr>
                      </w:pPr>
                      <w:r>
                        <w:t xml:space="preserve">CC 2 – Cause and Effect </w:t>
                      </w:r>
                    </w:p>
                    <w:p w:rsidR="001D1402" w:rsidP="001D1402" w:rsidRDefault="001D1402" w14:paraId="77380CD1" w14:textId="037A0965">
                      <w:pPr>
                        <w:pStyle w:val="Heading2"/>
                      </w:pPr>
                      <w:r>
                        <w:t>Learning Objectives</w:t>
                      </w:r>
                    </w:p>
                    <w:p w:rsidR="0069122F" w:rsidP="0069122F" w:rsidRDefault="0069122F" w14:paraId="2F3082DA" w14:textId="77777777">
                      <w:r>
                        <w:t xml:space="preserve">Students will be able to: </w:t>
                      </w:r>
                    </w:p>
                    <w:p w:rsidR="000E1D83" w:rsidP="00B9768C" w:rsidRDefault="00B9768C" w14:paraId="73DD954C" w14:textId="393E43B8">
                      <w:pPr>
                        <w:pStyle w:val="ListParagraph"/>
                        <w:numPr>
                          <w:ilvl w:val="0"/>
                          <w:numId w:val="9"/>
                        </w:numPr>
                      </w:pPr>
                      <w:r>
                        <w:t xml:space="preserve">Define the systems thinking concept of making distinctions </w:t>
                      </w:r>
                    </w:p>
                    <w:p w:rsidR="00B9768C" w:rsidP="00B9768C" w:rsidRDefault="00B9768C" w14:paraId="24B8B825" w14:textId="03BEF674">
                      <w:pPr>
                        <w:pStyle w:val="ListParagraph"/>
                        <w:numPr>
                          <w:ilvl w:val="0"/>
                          <w:numId w:val="9"/>
                        </w:numPr>
                      </w:pPr>
                      <w:r>
                        <w:t>Make distinctions about basic physical things</w:t>
                      </w:r>
                    </w:p>
                    <w:p w:rsidR="00B9768C" w:rsidP="00B9768C" w:rsidRDefault="00C1448F" w14:paraId="500162FB" w14:textId="20DB9A59">
                      <w:pPr>
                        <w:pStyle w:val="ListParagraph"/>
                        <w:numPr>
                          <w:ilvl w:val="0"/>
                          <w:numId w:val="9"/>
                        </w:numPr>
                      </w:pPr>
                      <w:r>
                        <w:t>Sort data into a logic chart puzzle</w:t>
                      </w:r>
                    </w:p>
                    <w:p w:rsidR="000E1D83" w:rsidP="000E1D83" w:rsidRDefault="000E1D83" w14:paraId="45D9FBF2" w14:textId="570BABC9">
                      <w:pPr>
                        <w:pStyle w:val="Heading2"/>
                      </w:pPr>
                      <w:r>
                        <w:t>Materials</w:t>
                      </w:r>
                    </w:p>
                    <w:p w:rsidR="001D1402" w:rsidP="00EB2F1B" w:rsidRDefault="00B9768C" w14:paraId="5ED460B6" w14:textId="72B31379">
                      <w:pPr>
                        <w:spacing w:after="0"/>
                      </w:pPr>
                      <w:r>
                        <w:t>Lesson worksheet printouts</w:t>
                      </w:r>
                    </w:p>
                    <w:p w:rsidR="00EB2F1B" w:rsidP="001D1402" w:rsidRDefault="00EB2F1B" w14:paraId="30521D0B" w14:textId="58358E1B">
                      <w:r>
                        <w:t>PowerPoint</w:t>
                      </w:r>
                    </w:p>
                    <w:p w:rsidRPr="001D1402" w:rsidR="001D1402" w:rsidP="001D1402" w:rsidRDefault="001D1402" w14:paraId="38BC349E" w14:textId="77777777"/>
                  </w:txbxContent>
                </v:textbox>
                <w10:wrap type="square" anchorx="page" anchory="page"/>
              </v:shape>
            </w:pict>
          </mc:Fallback>
        </mc:AlternateContent>
      </w:r>
      <w:r>
        <w:t>Lesson Description</w:t>
      </w:r>
    </w:p>
    <w:p w14:paraId="219C5AD8" w14:textId="6A6F2A6E" w:rsidR="000E1D83" w:rsidRDefault="00D120AE" w:rsidP="000E1D83">
      <w:r>
        <w:t xml:space="preserve">This lesson introduces students to the systems thinking concept called distinctions. To make distinctions, students will define what things are and are not, and students will also be placing like-things together in the same categories. During this lesson, students will practice this skill by solving logic chart puzzles. </w:t>
      </w:r>
    </w:p>
    <w:p w14:paraId="28CB484A" w14:textId="5AE04626" w:rsidR="000E1D83" w:rsidRDefault="000E1D83" w:rsidP="000E1D83">
      <w:pPr>
        <w:pStyle w:val="Heading2"/>
      </w:pPr>
      <w:r>
        <w:t>Using This Lesson</w:t>
      </w:r>
    </w:p>
    <w:p w14:paraId="295F4288" w14:textId="37B1052D" w:rsidR="00C92524" w:rsidRDefault="00C92524" w:rsidP="000E1D83">
      <w:r>
        <w:t xml:space="preserve">This lesson was designed to be used in series with the Systems Thinking Skills series, however it can also be used as a standalone lesson. </w:t>
      </w:r>
    </w:p>
    <w:p w14:paraId="68F00B40" w14:textId="47A82FDE" w:rsidR="000E1D83" w:rsidRPr="000E1D83" w:rsidRDefault="00C92524" w:rsidP="009B1755">
      <w:r>
        <w:t xml:space="preserve">There are </w:t>
      </w:r>
      <w:r w:rsidRPr="009B1755">
        <w:t xml:space="preserve">three </w:t>
      </w:r>
      <w:r>
        <w:t xml:space="preserve">parts to this lesson: an initial activity to teach students how to use the logic chart puzzle, a brief lesson on how they already make distinctions in their daily lives and that logic chart puzzles are a great way to organize information when problem solving, and finally </w:t>
      </w:r>
      <w:del w:id="0" w:author="Diep, Dustin Sydney" w:date="2020-01-03T16:18:00Z">
        <w:r w:rsidR="009B1755" w:rsidDel="001943DF">
          <w:delText xml:space="preserve">students will have </w:delText>
        </w:r>
      </w:del>
      <w:r w:rsidR="009B1755">
        <w:t xml:space="preserve">a second logic chart puzzle that </w:t>
      </w:r>
      <w:del w:id="1" w:author="Diep, Dustin Sydney" w:date="2020-01-03T16:18:00Z">
        <w:r w:rsidR="009B1755" w:rsidDel="001943DF">
          <w:delText xml:space="preserve">they </w:delText>
        </w:r>
      </w:del>
      <w:ins w:id="2" w:author="Diep, Dustin Sydney" w:date="2020-01-03T16:18:00Z">
        <w:r w:rsidR="001943DF">
          <w:t xml:space="preserve">students </w:t>
        </w:r>
      </w:ins>
      <w:r w:rsidR="009B1755">
        <w:t xml:space="preserve">must set up </w:t>
      </w:r>
      <w:del w:id="3" w:author="Diep, Dustin Sydney" w:date="2020-01-03T16:18:00Z">
        <w:r w:rsidR="009B1755" w:rsidDel="001943DF">
          <w:delText xml:space="preserve">then </w:delText>
        </w:r>
      </w:del>
      <w:ins w:id="4" w:author="Diep, Dustin Sydney" w:date="2020-01-03T16:18:00Z">
        <w:r w:rsidR="001943DF">
          <w:t xml:space="preserve">and </w:t>
        </w:r>
      </w:ins>
      <w:r w:rsidR="009B1755">
        <w:t xml:space="preserve">solve. </w:t>
      </w:r>
    </w:p>
    <w:p w14:paraId="1A3473C7" w14:textId="61B646E9" w:rsidR="000E1D83" w:rsidRDefault="000E1D83" w:rsidP="000E1D83">
      <w:pPr>
        <w:pStyle w:val="Heading2"/>
      </w:pPr>
      <w:r>
        <w:t>Importance of This Lesson</w:t>
      </w:r>
    </w:p>
    <w:p w14:paraId="61E223A5" w14:textId="411FCB7D" w:rsidR="000E1D83" w:rsidRDefault="007B153E" w:rsidP="000E1D83">
      <w:del w:id="5" w:author="Thomas Murphy" w:date="2020-01-03T09:26:00Z">
        <w:r w:rsidDel="00AC10F9">
          <w:delText>There is often more information presented to students, and people in general,</w:delText>
        </w:r>
      </w:del>
      <w:ins w:id="6" w:author="Thomas Murphy" w:date="2020-01-03T09:26:00Z">
        <w:r w:rsidR="00AC10F9">
          <w:t xml:space="preserve">We </w:t>
        </w:r>
      </w:ins>
      <w:ins w:id="7" w:author="Thomas Murphy" w:date="2020-01-03T09:27:00Z">
        <w:r w:rsidR="000366BF">
          <w:t>are often presented with more information</w:t>
        </w:r>
      </w:ins>
      <w:r>
        <w:t xml:space="preserve"> than what our brains can process when we first receive it. By practicing sorting and organizing this data, students can better process what they know and come to learn the information is telling us more than </w:t>
      </w:r>
      <w:r w:rsidR="009073C3">
        <w:t xml:space="preserve">what they originally thought. </w:t>
      </w:r>
    </w:p>
    <w:p w14:paraId="4A021587" w14:textId="319F1D1C" w:rsidR="009073C3" w:rsidRDefault="009073C3" w:rsidP="000E1D83">
      <w:r>
        <w:t xml:space="preserve">This can lead for students to become more naturally curious and to think more deeply about their other course materials. </w:t>
      </w:r>
    </w:p>
    <w:p w14:paraId="5EF3BE0A" w14:textId="7A705403" w:rsidR="000E1D83" w:rsidRDefault="000E1D83" w:rsidP="00DA5563">
      <w:r>
        <w:br w:type="page"/>
      </w:r>
    </w:p>
    <w:p w14:paraId="1C97FD29" w14:textId="14F872AE" w:rsidR="00DA5563" w:rsidRDefault="00DA5563" w:rsidP="00DA5563">
      <w:pPr>
        <w:pStyle w:val="Heading1"/>
      </w:pPr>
      <w:r>
        <w:lastRenderedPageBreak/>
        <w:t>Content Background</w:t>
      </w:r>
    </w:p>
    <w:p w14:paraId="0A03F0ED" w14:textId="48DD1BD9" w:rsidR="009073C3" w:rsidRDefault="009073C3" w:rsidP="009073C3">
      <w:pPr>
        <w:pStyle w:val="Heading2"/>
      </w:pPr>
      <w:r>
        <w:t>Systems Thinking</w:t>
      </w:r>
    </w:p>
    <w:p w14:paraId="2C96D2B8" w14:textId="77777777" w:rsidR="00FA4A6B" w:rsidRDefault="00FA4A6B" w:rsidP="00FA4A6B">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ajorEastAsia" w:hAnsi="Verdana" w:cs="Segoe UI"/>
          <w:sz w:val="22"/>
          <w:szCs w:val="22"/>
        </w:rPr>
        <w:t>What </w:t>
      </w:r>
      <w:proofErr w:type="gramStart"/>
      <w:r>
        <w:rPr>
          <w:rStyle w:val="contextualspellingandgrammarerror"/>
          <w:rFonts w:ascii="Verdana" w:hAnsi="Verdana" w:cs="Segoe UI"/>
          <w:sz w:val="22"/>
          <w:szCs w:val="22"/>
        </w:rPr>
        <w:t>is</w:t>
      </w:r>
      <w:proofErr w:type="gramEnd"/>
      <w:r>
        <w:rPr>
          <w:rStyle w:val="normaltextrun"/>
          <w:rFonts w:ascii="Verdana" w:eastAsiaTheme="majorEastAsia" w:hAnsi="Verdana" w:cs="Segoe UI"/>
          <w:sz w:val="22"/>
          <w:szCs w:val="22"/>
        </w:rPr>
        <w:t> systems thinking? Systems thinking is the method of thinking used to think about systems. It is based in four basic rules, described below with their accompanying co-implication:</w:t>
      </w:r>
      <w:r>
        <w:rPr>
          <w:rStyle w:val="eop"/>
          <w:rFonts w:ascii="Verdana" w:hAnsi="Verdana" w:cs="Segoe UI"/>
          <w:sz w:val="22"/>
          <w:szCs w:val="22"/>
        </w:rPr>
        <w:t> </w:t>
      </w:r>
    </w:p>
    <w:p w14:paraId="311EAAD8" w14:textId="77777777" w:rsidR="00FA4A6B" w:rsidRDefault="00FA4A6B" w:rsidP="00FA4A6B">
      <w:pPr>
        <w:pStyle w:val="paragraph"/>
        <w:numPr>
          <w:ilvl w:val="0"/>
          <w:numId w:val="11"/>
        </w:numPr>
        <w:spacing w:before="0" w:beforeAutospacing="0" w:after="0" w:afterAutospacing="0"/>
        <w:ind w:left="360" w:firstLine="0"/>
        <w:jc w:val="both"/>
        <w:textAlignment w:val="baseline"/>
        <w:rPr>
          <w:rFonts w:ascii="Verdana" w:hAnsi="Verdana" w:cs="Segoe UI"/>
          <w:sz w:val="22"/>
          <w:szCs w:val="22"/>
        </w:rPr>
      </w:pPr>
      <w:r>
        <w:rPr>
          <w:rStyle w:val="normaltextrun"/>
          <w:rFonts w:ascii="Verdana" w:eastAsiaTheme="majorEastAsia" w:hAnsi="Verdana" w:cs="Segoe UI"/>
          <w:b/>
          <w:bCs/>
          <w:sz w:val="22"/>
          <w:szCs w:val="22"/>
        </w:rPr>
        <w:t>Distinctions Rule:</w:t>
      </w:r>
      <w:r>
        <w:rPr>
          <w:rStyle w:val="normaltextrun"/>
          <w:rFonts w:ascii="Verdana" w:eastAsiaTheme="majorEastAsia" w:hAnsi="Verdana" w:cs="Segoe UI"/>
          <w:sz w:val="22"/>
          <w:szCs w:val="22"/>
        </w:rPr>
        <w:t> Any idea or thing can be distinguished from the other ideas or things it is with (thing-other).</w:t>
      </w:r>
      <w:r>
        <w:rPr>
          <w:rStyle w:val="eop"/>
          <w:rFonts w:ascii="Verdana" w:hAnsi="Verdana" w:cs="Segoe UI"/>
          <w:sz w:val="22"/>
          <w:szCs w:val="22"/>
        </w:rPr>
        <w:t> </w:t>
      </w:r>
    </w:p>
    <w:p w14:paraId="008CFDAF" w14:textId="77777777" w:rsidR="00FA4A6B" w:rsidRDefault="00FA4A6B" w:rsidP="00FA4A6B">
      <w:pPr>
        <w:pStyle w:val="paragraph"/>
        <w:numPr>
          <w:ilvl w:val="0"/>
          <w:numId w:val="11"/>
        </w:numPr>
        <w:spacing w:before="0" w:beforeAutospacing="0" w:after="0" w:afterAutospacing="0"/>
        <w:ind w:left="360" w:firstLine="0"/>
        <w:jc w:val="both"/>
        <w:textAlignment w:val="baseline"/>
        <w:rPr>
          <w:rFonts w:ascii="Verdana" w:hAnsi="Verdana" w:cs="Segoe UI"/>
          <w:sz w:val="22"/>
          <w:szCs w:val="22"/>
        </w:rPr>
      </w:pPr>
      <w:r>
        <w:rPr>
          <w:rStyle w:val="normaltextrun"/>
          <w:rFonts w:ascii="Verdana" w:eastAsiaTheme="majorEastAsia" w:hAnsi="Verdana" w:cs="Segoe UI"/>
          <w:b/>
          <w:bCs/>
          <w:sz w:val="22"/>
          <w:szCs w:val="22"/>
        </w:rPr>
        <w:t>Systems Rule: </w:t>
      </w:r>
      <w:r>
        <w:rPr>
          <w:rStyle w:val="normaltextrun"/>
          <w:rFonts w:ascii="Verdana" w:eastAsiaTheme="majorEastAsia" w:hAnsi="Verdana" w:cs="Segoe UI"/>
          <w:sz w:val="22"/>
          <w:szCs w:val="22"/>
        </w:rPr>
        <w:t>Any idea or thing can be split into parts or lumped into a whole (part-whole).</w:t>
      </w:r>
      <w:r>
        <w:rPr>
          <w:rStyle w:val="eop"/>
          <w:rFonts w:ascii="Verdana" w:hAnsi="Verdana" w:cs="Segoe UI"/>
          <w:sz w:val="22"/>
          <w:szCs w:val="22"/>
        </w:rPr>
        <w:t> </w:t>
      </w:r>
    </w:p>
    <w:p w14:paraId="3BECD48D" w14:textId="77777777" w:rsidR="00FA4A6B" w:rsidRDefault="00FA4A6B" w:rsidP="00FA4A6B">
      <w:pPr>
        <w:pStyle w:val="paragraph"/>
        <w:numPr>
          <w:ilvl w:val="0"/>
          <w:numId w:val="11"/>
        </w:numPr>
        <w:spacing w:before="0" w:beforeAutospacing="0" w:after="0" w:afterAutospacing="0"/>
        <w:ind w:left="360" w:firstLine="0"/>
        <w:jc w:val="both"/>
        <w:textAlignment w:val="baseline"/>
        <w:rPr>
          <w:rFonts w:ascii="Verdana" w:hAnsi="Verdana" w:cs="Segoe UI"/>
          <w:sz w:val="22"/>
          <w:szCs w:val="22"/>
        </w:rPr>
      </w:pPr>
      <w:r>
        <w:rPr>
          <w:rStyle w:val="normaltextrun"/>
          <w:rFonts w:ascii="Verdana" w:eastAsiaTheme="majorEastAsia" w:hAnsi="Verdana" w:cs="Segoe UI"/>
          <w:b/>
          <w:bCs/>
          <w:sz w:val="22"/>
          <w:szCs w:val="22"/>
        </w:rPr>
        <w:t>Relationships Rule:</w:t>
      </w:r>
      <w:r>
        <w:rPr>
          <w:rStyle w:val="normaltextrun"/>
          <w:rFonts w:ascii="Verdana" w:eastAsiaTheme="majorEastAsia" w:hAnsi="Verdana" w:cs="Segoe UI"/>
          <w:sz w:val="22"/>
          <w:szCs w:val="22"/>
        </w:rPr>
        <w:t> Any idea or thing can relate to other things or ideas (action-reaction).</w:t>
      </w:r>
      <w:r>
        <w:rPr>
          <w:rStyle w:val="eop"/>
          <w:rFonts w:ascii="Verdana" w:hAnsi="Verdana" w:cs="Segoe UI"/>
          <w:sz w:val="22"/>
          <w:szCs w:val="22"/>
        </w:rPr>
        <w:t> </w:t>
      </w:r>
    </w:p>
    <w:p w14:paraId="1402FBBC" w14:textId="3C070A4B" w:rsidR="00FA4A6B" w:rsidRPr="004E009D" w:rsidRDefault="00FA4A6B" w:rsidP="00FA4A6B">
      <w:pPr>
        <w:pStyle w:val="paragraph"/>
        <w:numPr>
          <w:ilvl w:val="0"/>
          <w:numId w:val="11"/>
        </w:numPr>
        <w:spacing w:before="0" w:beforeAutospacing="0" w:after="0" w:afterAutospacing="0"/>
        <w:ind w:left="360" w:firstLine="0"/>
        <w:jc w:val="both"/>
        <w:textAlignment w:val="baseline"/>
        <w:rPr>
          <w:rFonts w:ascii="Verdana" w:hAnsi="Verdana" w:cs="Segoe UI"/>
          <w:sz w:val="22"/>
          <w:szCs w:val="22"/>
        </w:rPr>
      </w:pPr>
      <w:r>
        <w:rPr>
          <w:rStyle w:val="normaltextrun"/>
          <w:rFonts w:ascii="Verdana" w:eastAsiaTheme="majorEastAsia" w:hAnsi="Verdana" w:cs="Segoe UI"/>
          <w:b/>
          <w:bCs/>
          <w:sz w:val="22"/>
          <w:szCs w:val="22"/>
        </w:rPr>
        <w:t>Perspectives Rule:</w:t>
      </w:r>
      <w:r>
        <w:rPr>
          <w:rStyle w:val="normaltextrun"/>
          <w:rFonts w:ascii="Verdana" w:eastAsiaTheme="majorEastAsia" w:hAnsi="Verdana" w:cs="Segoe UI"/>
          <w:sz w:val="22"/>
          <w:szCs w:val="22"/>
        </w:rPr>
        <w:t> </w:t>
      </w:r>
      <w:proofErr w:type="spellStart"/>
      <w:r>
        <w:rPr>
          <w:rStyle w:val="contextualspellingandgrammarerror"/>
          <w:rFonts w:ascii="Verdana" w:hAnsi="Verdana" w:cs="Segoe UI"/>
          <w:sz w:val="22"/>
          <w:szCs w:val="22"/>
        </w:rPr>
        <w:t>Any thing</w:t>
      </w:r>
      <w:proofErr w:type="spellEnd"/>
      <w:r>
        <w:rPr>
          <w:rStyle w:val="normaltextrun"/>
          <w:rFonts w:ascii="Verdana" w:eastAsiaTheme="majorEastAsia" w:hAnsi="Verdana" w:cs="Segoe UI"/>
          <w:sz w:val="22"/>
          <w:szCs w:val="22"/>
        </w:rPr>
        <w:t> or idea can be the point or the view of a perspective (point-view).</w:t>
      </w:r>
      <w:r>
        <w:rPr>
          <w:rStyle w:val="eop"/>
          <w:rFonts w:ascii="Verdana" w:hAnsi="Verdana" w:cs="Segoe UI"/>
          <w:sz w:val="22"/>
          <w:szCs w:val="22"/>
        </w:rPr>
        <w:t> </w:t>
      </w:r>
    </w:p>
    <w:p w14:paraId="51801A03" w14:textId="77777777" w:rsidR="00FA4A6B" w:rsidRDefault="00FA4A6B" w:rsidP="004E009D">
      <w:pPr>
        <w:pStyle w:val="paragraph"/>
        <w:spacing w:before="0" w:beforeAutospacing="0" w:after="240" w:afterAutospacing="0"/>
        <w:jc w:val="both"/>
        <w:textAlignment w:val="baseline"/>
        <w:rPr>
          <w:rFonts w:ascii="Segoe UI" w:hAnsi="Segoe UI" w:cs="Segoe UI"/>
          <w:sz w:val="18"/>
          <w:szCs w:val="18"/>
        </w:rPr>
      </w:pPr>
      <w:r w:rsidRPr="625AEEC6">
        <w:rPr>
          <w:rStyle w:val="normaltextrun"/>
          <w:rFonts w:ascii="Verdana" w:eastAsiaTheme="majorEastAsia" w:hAnsi="Verdana" w:cs="Segoe UI"/>
          <w:sz w:val="22"/>
          <w:szCs w:val="22"/>
        </w:rPr>
        <w:t>These four rules (abbreviated to DSRP) are applied in parallel in systems thinking and can be found as the basis for practically all forms of thinking and methodologies related to systems.</w:t>
      </w:r>
      <w:r w:rsidRPr="625AEEC6">
        <w:rPr>
          <w:rStyle w:val="eop"/>
          <w:rFonts w:ascii="Verdana" w:hAnsi="Verdana" w:cs="Segoe UI"/>
          <w:sz w:val="22"/>
          <w:szCs w:val="22"/>
        </w:rPr>
        <w:t> </w:t>
      </w:r>
    </w:p>
    <w:p w14:paraId="4C4DC0F6" w14:textId="77777777" w:rsidR="00DA5563" w:rsidRDefault="00DA5563">
      <w:r>
        <w:br w:type="page"/>
      </w:r>
    </w:p>
    <w:p w14:paraId="5A59A63D" w14:textId="7A629E39" w:rsidR="00DA5563" w:rsidRDefault="00C27BC8" w:rsidP="00DA5563">
      <w:pPr>
        <w:pStyle w:val="Title"/>
      </w:pPr>
      <w:r>
        <w:lastRenderedPageBreak/>
        <w:t xml:space="preserve">Distinctions </w:t>
      </w:r>
    </w:p>
    <w:p w14:paraId="3AEC2785" w14:textId="059DAF45" w:rsidR="00DA5563" w:rsidRDefault="00DA5563" w:rsidP="00DA5563">
      <w:pPr>
        <w:pStyle w:val="Heading1"/>
      </w:pPr>
      <w:r>
        <w:t>Materials List</w:t>
      </w:r>
    </w:p>
    <w:p w14:paraId="0D59A843" w14:textId="46E44D74" w:rsidR="00DA5563" w:rsidRDefault="00DA5563" w:rsidP="00DA5563">
      <w:pPr>
        <w:pStyle w:val="ListParagraph"/>
        <w:numPr>
          <w:ilvl w:val="0"/>
          <w:numId w:val="5"/>
        </w:numPr>
      </w:pPr>
      <w:r>
        <w:t>Put a detailed materials list here.</w:t>
      </w:r>
    </w:p>
    <w:p w14:paraId="3F7C3A4D" w14:textId="5CE6BF33" w:rsidR="00DA5563" w:rsidRDefault="00DA5563" w:rsidP="00DA5563">
      <w:pPr>
        <w:pStyle w:val="ListParagraph"/>
        <w:numPr>
          <w:ilvl w:val="0"/>
          <w:numId w:val="5"/>
        </w:numPr>
      </w:pPr>
      <w:r>
        <w:t>Included any specifications of materials per group, for whole class, etc.</w:t>
      </w:r>
    </w:p>
    <w:p w14:paraId="1B41EBA2" w14:textId="684E0B72" w:rsidR="00DA5563" w:rsidRDefault="00DA5563" w:rsidP="00DA5563">
      <w:pPr>
        <w:pStyle w:val="ListParagraph"/>
        <w:numPr>
          <w:ilvl w:val="0"/>
          <w:numId w:val="5"/>
        </w:numPr>
      </w:pPr>
      <w:r>
        <w:t>Note materials that need to be printed for students</w:t>
      </w:r>
    </w:p>
    <w:p w14:paraId="151A11D9" w14:textId="59D800A3" w:rsidR="00DA5563" w:rsidRDefault="00DA5563" w:rsidP="00DA5563">
      <w:pPr>
        <w:pStyle w:val="Heading1"/>
      </w:pPr>
      <w:r>
        <w:t>Preparation Instructions</w:t>
      </w:r>
    </w:p>
    <w:p w14:paraId="4E9D5D62" w14:textId="3405203F" w:rsidR="00DA5563" w:rsidRDefault="00DA5563" w:rsidP="00DA5563">
      <w:pPr>
        <w:pStyle w:val="ListParagraph"/>
        <w:numPr>
          <w:ilvl w:val="0"/>
          <w:numId w:val="6"/>
        </w:numPr>
      </w:pPr>
      <w:r>
        <w:t>Provide step by step preparation instructions</w:t>
      </w:r>
    </w:p>
    <w:p w14:paraId="43B2E4E2" w14:textId="5A38962F" w:rsidR="00DA5563" w:rsidRDefault="00DA5563" w:rsidP="00DA5563">
      <w:pPr>
        <w:pStyle w:val="ListParagraph"/>
        <w:numPr>
          <w:ilvl w:val="0"/>
          <w:numId w:val="6"/>
        </w:numPr>
      </w:pPr>
      <w:r>
        <w:t>This should include any logistics or technology necessary</w:t>
      </w:r>
    </w:p>
    <w:p w14:paraId="47E65D25" w14:textId="21A5DC8F" w:rsidR="00DA5563" w:rsidRDefault="00DA5563" w:rsidP="00DA5563">
      <w:pPr>
        <w:pStyle w:val="ListParagraph"/>
        <w:numPr>
          <w:ilvl w:val="0"/>
          <w:numId w:val="6"/>
        </w:numPr>
      </w:pPr>
      <w:r>
        <w:t>Include diagrams, tables, figures as necessary</w:t>
      </w:r>
    </w:p>
    <w:p w14:paraId="730B17D6" w14:textId="6159ADD7" w:rsidR="00DA5563" w:rsidRDefault="00DA5563" w:rsidP="00DA5563">
      <w:pPr>
        <w:pStyle w:val="Heading1"/>
      </w:pPr>
      <w:r>
        <w:t>Lesson Outline</w:t>
      </w:r>
    </w:p>
    <w:p w14:paraId="486F0CA9" w14:textId="718808A8" w:rsidR="00DA5563" w:rsidRDefault="00DA5563" w:rsidP="00DA5563">
      <w:pPr>
        <w:pStyle w:val="Heading2"/>
      </w:pPr>
      <w:r>
        <w:t>Introduction</w:t>
      </w:r>
    </w:p>
    <w:p w14:paraId="1093BF39" w14:textId="77777777" w:rsidR="00850A16" w:rsidRDefault="000A38E0" w:rsidP="00442586">
      <w:pPr>
        <w:spacing w:after="0"/>
      </w:pPr>
      <w:r>
        <w:t xml:space="preserve">The initial introduction should be kept very brief. The introduction should only be used to introduce logic chart puzzles, </w:t>
      </w:r>
      <w:r w:rsidR="00850A16">
        <w:t xml:space="preserve">how to solve them, and a story to get them excited about solving the puzzles: </w:t>
      </w:r>
    </w:p>
    <w:p w14:paraId="162DA278" w14:textId="2F562DAC" w:rsidR="00B51E15" w:rsidRDefault="00850A16" w:rsidP="00850A16">
      <w:pPr>
        <w:pStyle w:val="ListParagraph"/>
        <w:numPr>
          <w:ilvl w:val="0"/>
          <w:numId w:val="7"/>
        </w:numPr>
      </w:pPr>
      <w:r>
        <w:t>A logic chart puzzle is a graph that helps you visuall</w:t>
      </w:r>
      <w:r w:rsidR="00B51E15">
        <w:t>y sort and organize information</w:t>
      </w:r>
      <w:ins w:id="8" w:author="Diep, Dustin Sydney" w:date="2020-01-03T16:19:00Z">
        <w:r w:rsidR="00227131">
          <w:t xml:space="preserve"> (e.g.</w:t>
        </w:r>
      </w:ins>
      <w:ins w:id="9" w:author="Diep, Dustin Sydney" w:date="2020-01-03T16:20:00Z">
        <w:r w:rsidR="002A1393">
          <w:t xml:space="preserve"> </w:t>
        </w:r>
      </w:ins>
      <w:del w:id="10" w:author="Diep, Dustin Sydney" w:date="2020-01-03T16:19:00Z">
        <w:r w:rsidR="00B51E15" w:rsidDel="00227131">
          <w:delText xml:space="preserve">, or </w:delText>
        </w:r>
      </w:del>
      <w:r w:rsidR="00B51E15">
        <w:t>clues/hints</w:t>
      </w:r>
      <w:ins w:id="11" w:author="Diep, Dustin Sydney" w:date="2020-01-03T16:19:00Z">
        <w:r w:rsidR="00227131">
          <w:t>)</w:t>
        </w:r>
      </w:ins>
      <w:del w:id="12" w:author="Diep, Dustin Sydney" w:date="2020-01-03T16:19:00Z">
        <w:r w:rsidR="00B51E15" w:rsidDel="00227131">
          <w:delText>,</w:delText>
        </w:r>
      </w:del>
      <w:r w:rsidR="00B51E15">
        <w:t xml:space="preserve"> to solve a problem</w:t>
      </w:r>
    </w:p>
    <w:p w14:paraId="69E166C8" w14:textId="55FAA7C6" w:rsidR="008353E3" w:rsidRDefault="00B51E15" w:rsidP="00850A16">
      <w:pPr>
        <w:pStyle w:val="ListParagraph"/>
        <w:numPr>
          <w:ilvl w:val="0"/>
          <w:numId w:val="7"/>
        </w:numPr>
      </w:pPr>
      <w:r>
        <w:t xml:space="preserve">Each person gets their own puzzle, but students may form groups of </w:t>
      </w:r>
      <w:ins w:id="13" w:author="Diep, Dustin Sydney" w:date="2020-01-20T14:37:00Z">
        <w:r w:rsidR="00C25E79">
          <w:t xml:space="preserve">up to </w:t>
        </w:r>
      </w:ins>
      <w:r>
        <w:t>three</w:t>
      </w:r>
    </w:p>
    <w:p w14:paraId="7D402A58" w14:textId="159ACAB7" w:rsidR="008353E3" w:rsidRDefault="00A75CC0" w:rsidP="00850A16">
      <w:pPr>
        <w:pStyle w:val="ListParagraph"/>
        <w:numPr>
          <w:ilvl w:val="0"/>
          <w:numId w:val="7"/>
        </w:numPr>
      </w:pPr>
      <w:r>
        <w:t>15-m</w:t>
      </w:r>
      <w:r w:rsidR="008353E3">
        <w:t>inute time limit</w:t>
      </w:r>
    </w:p>
    <w:p w14:paraId="525421E7" w14:textId="77777777" w:rsidR="008353E3" w:rsidRDefault="008353E3" w:rsidP="008353E3">
      <w:pPr>
        <w:pStyle w:val="ListParagraph"/>
        <w:numPr>
          <w:ilvl w:val="1"/>
          <w:numId w:val="7"/>
        </w:numPr>
      </w:pPr>
      <w:r>
        <w:t xml:space="preserve">If students complete the puzzle before time is up, check their answers. </w:t>
      </w:r>
    </w:p>
    <w:p w14:paraId="0AC10A26" w14:textId="00A58CF7" w:rsidR="00DA5563" w:rsidRDefault="008353E3" w:rsidP="008353E3">
      <w:pPr>
        <w:pStyle w:val="ListParagraph"/>
        <w:numPr>
          <w:ilvl w:val="1"/>
          <w:numId w:val="7"/>
        </w:numPr>
      </w:pPr>
      <w:r>
        <w:t>If they were correct, have them go around and assist other groups. Have them keep their puzzle face down on their desk to prevent them from simply showing the answers to other students</w:t>
      </w:r>
      <w:r w:rsidR="00DA5563">
        <w:t xml:space="preserve">  </w:t>
      </w:r>
    </w:p>
    <w:p w14:paraId="6A1D7E60" w14:textId="2F6D701B" w:rsidR="008353E3" w:rsidRDefault="008353E3" w:rsidP="008353E3">
      <w:pPr>
        <w:pStyle w:val="ListParagraph"/>
        <w:numPr>
          <w:ilvl w:val="1"/>
          <w:numId w:val="7"/>
        </w:numPr>
      </w:pPr>
      <w:r>
        <w:t>If they were not correct, provide one of the correct answers to help them get on track</w:t>
      </w:r>
    </w:p>
    <w:p w14:paraId="7EC8E552" w14:textId="5FFBE5C2" w:rsidR="00DA5563" w:rsidRDefault="009073C3" w:rsidP="00DA5563">
      <w:pPr>
        <w:pStyle w:val="Heading2"/>
      </w:pPr>
      <w:r>
        <w:t>Mini Lesson on Distinctions</w:t>
      </w:r>
    </w:p>
    <w:p w14:paraId="5AFB9520" w14:textId="75E1F9B5" w:rsidR="00DA5563" w:rsidRDefault="00EB4AAE" w:rsidP="00442586">
      <w:pPr>
        <w:spacing w:after="0"/>
      </w:pPr>
      <w:r>
        <w:t xml:space="preserve">Use the PowerPoint that correlates to this lesson. </w:t>
      </w:r>
      <w:r w:rsidR="00780318">
        <w:t>(5 minutes)</w:t>
      </w:r>
    </w:p>
    <w:p w14:paraId="31ED7DBF" w14:textId="4DBCDC26" w:rsidR="1BD451F8" w:rsidRDefault="1BD451F8" w:rsidP="1973F1AB">
      <w:pPr>
        <w:pStyle w:val="ListParagraph"/>
        <w:numPr>
          <w:ilvl w:val="0"/>
          <w:numId w:val="7"/>
        </w:numPr>
      </w:pPr>
      <w:r>
        <w:t>Using the worksheet, lead a brief discussion on</w:t>
      </w:r>
      <w:r w:rsidR="00442586">
        <w:t xml:space="preserve"> questions 1-3</w:t>
      </w:r>
      <w:r>
        <w:t xml:space="preserve">: </w:t>
      </w:r>
    </w:p>
    <w:p w14:paraId="0ECD50B4" w14:textId="485E39ED" w:rsidR="1BD451F8" w:rsidRDefault="00E37CCE" w:rsidP="1973F1AB">
      <w:pPr>
        <w:pStyle w:val="ListParagraph"/>
        <w:numPr>
          <w:ilvl w:val="1"/>
          <w:numId w:val="7"/>
        </w:numPr>
      </w:pPr>
      <w:r>
        <w:t xml:space="preserve">What steps did you take to solve the logic chart puzzle? </w:t>
      </w:r>
      <w:r w:rsidR="1BD451F8">
        <w:t>What challenges did you face?</w:t>
      </w:r>
    </w:p>
    <w:p w14:paraId="43711DA8" w14:textId="536A6BEB" w:rsidR="00E37CCE" w:rsidRDefault="00E37CCE" w:rsidP="00E37CCE">
      <w:pPr>
        <w:pStyle w:val="ListParagraph"/>
        <w:numPr>
          <w:ilvl w:val="1"/>
          <w:numId w:val="7"/>
        </w:numPr>
      </w:pPr>
      <w:r>
        <w:t xml:space="preserve">How does using what you already know help you solve the logic chart puzzle? Did you initially think that you had enough information to solve the problem? </w:t>
      </w:r>
    </w:p>
    <w:p w14:paraId="34BB09E9" w14:textId="593F9234" w:rsidR="00E37CCE" w:rsidRDefault="00E37CCE" w:rsidP="00E37CCE">
      <w:pPr>
        <w:pStyle w:val="ListParagraph"/>
        <w:numPr>
          <w:ilvl w:val="1"/>
          <w:numId w:val="7"/>
        </w:numPr>
        <w:rPr>
          <w:ins w:id="14" w:author="Brooke McNutt-Kaestner" w:date="2020-01-21T00:04:00Z"/>
        </w:rPr>
      </w:pPr>
      <w:r>
        <w:t xml:space="preserve">List three ways that logic chart puzzles are a helpful tool. </w:t>
      </w:r>
    </w:p>
    <w:p w14:paraId="79D402F6" w14:textId="31E33E83" w:rsidR="00EB4AAE" w:rsidRDefault="00EB4AAE" w:rsidP="00EB4AAE">
      <w:pPr>
        <w:pStyle w:val="ListParagraph"/>
        <w:numPr>
          <w:ilvl w:val="0"/>
          <w:numId w:val="7"/>
        </w:numPr>
      </w:pPr>
      <w:r>
        <w:t xml:space="preserve">Ask students to define a distinction. Allow for a minute of </w:t>
      </w:r>
      <w:r w:rsidR="00780318">
        <w:t xml:space="preserve">brainstorming in their groups and recording their answer on their worksheets. Then call on each group to share their answers. </w:t>
      </w:r>
    </w:p>
    <w:p w14:paraId="36ADCDCF" w14:textId="61566FC6" w:rsidR="00780318" w:rsidRDefault="00780318" w:rsidP="00FD2A19">
      <w:pPr>
        <w:pStyle w:val="ListParagraph"/>
        <w:numPr>
          <w:ilvl w:val="0"/>
          <w:numId w:val="7"/>
        </w:numPr>
      </w:pPr>
      <w:r>
        <w:t>Define distinctions (definition provided in PowerPoint)</w:t>
      </w:r>
      <w:r w:rsidR="00442586">
        <w:t xml:space="preserve"> (question 4)</w:t>
      </w:r>
    </w:p>
    <w:p w14:paraId="42846016" w14:textId="7885AE53" w:rsidR="7386B359" w:rsidRDefault="7386B359" w:rsidP="1973F1AB">
      <w:pPr>
        <w:pStyle w:val="ListParagraph"/>
        <w:numPr>
          <w:ilvl w:val="0"/>
          <w:numId w:val="7"/>
        </w:numPr>
      </w:pPr>
      <w:r>
        <w:t xml:space="preserve">Demonstrate </w:t>
      </w:r>
      <w:r w:rsidR="51C5BA01">
        <w:t>how students are making distinctions everyday (examples provided in PowerPoint)</w:t>
      </w:r>
    </w:p>
    <w:p w14:paraId="76D8B459" w14:textId="4C0AF431" w:rsidR="00E37CCE" w:rsidRDefault="00E37CCE" w:rsidP="1973F1AB">
      <w:pPr>
        <w:pStyle w:val="ListParagraph"/>
        <w:numPr>
          <w:ilvl w:val="0"/>
          <w:numId w:val="7"/>
        </w:numPr>
      </w:pPr>
      <w:commentRangeStart w:id="15"/>
      <w:r>
        <w:t xml:space="preserve">Ask students to provide examples of how they make distinctions in their daily lives. </w:t>
      </w:r>
      <w:r w:rsidR="00442586">
        <w:t>(Question 5)</w:t>
      </w:r>
      <w:commentRangeEnd w:id="15"/>
      <w:r>
        <w:rPr>
          <w:rStyle w:val="CommentReference"/>
        </w:rPr>
        <w:commentReference w:id="15"/>
      </w:r>
    </w:p>
    <w:p w14:paraId="69EC4012" w14:textId="693709A8" w:rsidR="00E37CCE" w:rsidRDefault="00E37CCE" w:rsidP="1973F1AB">
      <w:pPr>
        <w:pStyle w:val="ListParagraph"/>
        <w:numPr>
          <w:ilvl w:val="0"/>
          <w:numId w:val="7"/>
        </w:numPr>
      </w:pPr>
      <w:r>
        <w:lastRenderedPageBreak/>
        <w:t xml:space="preserve">Ask students what step in solving logic chart puzzles </w:t>
      </w:r>
      <w:r w:rsidR="005F0BA3">
        <w:t xml:space="preserve">they are making distinctions. </w:t>
      </w:r>
      <w:r w:rsidR="00442586">
        <w:t>(Question 6)</w:t>
      </w:r>
    </w:p>
    <w:p w14:paraId="4F3AFE0E" w14:textId="5D0D7353" w:rsidR="00DA5563" w:rsidRDefault="009073C3" w:rsidP="00DA5563">
      <w:pPr>
        <w:pStyle w:val="Heading2"/>
      </w:pPr>
      <w:commentRangeStart w:id="16"/>
      <w:r>
        <w:t>Follow-up Activity</w:t>
      </w:r>
      <w:r w:rsidR="1B36F390">
        <w:t xml:space="preserve"> </w:t>
      </w:r>
      <w:commentRangeEnd w:id="16"/>
      <w:r>
        <w:rPr>
          <w:rStyle w:val="CommentReference"/>
        </w:rPr>
        <w:commentReference w:id="16"/>
      </w:r>
    </w:p>
    <w:p w14:paraId="3DA17815" w14:textId="653A9D97" w:rsidR="0055093E" w:rsidRDefault="0055093E" w:rsidP="00442586">
      <w:pPr>
        <w:spacing w:after="0"/>
      </w:pPr>
      <w:r>
        <w:t xml:space="preserve">Provide students with a second logic puzzle chart, but this time the puzzle </w:t>
      </w:r>
      <w:r w:rsidR="3A498855">
        <w:t>will be blank. The objective</w:t>
      </w:r>
      <w:r w:rsidR="66528488">
        <w:t xml:space="preserve"> of this activity w</w:t>
      </w:r>
      <w:r w:rsidR="44DFAFBA">
        <w:t xml:space="preserve">ill be for students to create their own logic chart puzzle. </w:t>
      </w:r>
    </w:p>
    <w:p w14:paraId="3CA2DDBD" w14:textId="5516AA4B" w:rsidR="0055093E" w:rsidRDefault="0055093E" w:rsidP="0055093E">
      <w:pPr>
        <w:pStyle w:val="ListParagraph"/>
        <w:numPr>
          <w:ilvl w:val="0"/>
          <w:numId w:val="7"/>
        </w:numPr>
      </w:pPr>
      <w:r>
        <w:t xml:space="preserve">Students work in the same groups of </w:t>
      </w:r>
      <w:r w:rsidR="572AD9FE">
        <w:t xml:space="preserve">up to </w:t>
      </w:r>
      <w:r>
        <w:t>three</w:t>
      </w:r>
    </w:p>
    <w:p w14:paraId="1E569A1C" w14:textId="52CC55CF" w:rsidR="0055093E" w:rsidRDefault="0055093E" w:rsidP="0055093E">
      <w:pPr>
        <w:pStyle w:val="ListParagraph"/>
        <w:numPr>
          <w:ilvl w:val="0"/>
          <w:numId w:val="7"/>
        </w:numPr>
      </w:pPr>
      <w:r>
        <w:t>15</w:t>
      </w:r>
      <w:r w:rsidR="00C25E79">
        <w:t>-</w:t>
      </w:r>
      <w:r>
        <w:t>minute time limit</w:t>
      </w:r>
    </w:p>
    <w:p w14:paraId="2A4D8F87" w14:textId="70F714EC" w:rsidR="0055093E" w:rsidRDefault="0055093E" w:rsidP="1973F1AB">
      <w:pPr>
        <w:pStyle w:val="ListParagraph"/>
        <w:numPr>
          <w:ilvl w:val="1"/>
          <w:numId w:val="7"/>
        </w:numPr>
        <w:spacing w:after="0"/>
        <w:rPr>
          <w:rFonts w:eastAsiaTheme="minorEastAsia"/>
        </w:rPr>
      </w:pPr>
      <w:r>
        <w:t xml:space="preserve">If students complete the puzzle before time is up, </w:t>
      </w:r>
      <w:r w:rsidR="1776E137">
        <w:t xml:space="preserve">have them double check it can be solved, then have groups trade puzzles to see if they can solve them! </w:t>
      </w:r>
    </w:p>
    <w:p w14:paraId="0179DA3D" w14:textId="3A5E75F7" w:rsidR="1776E137" w:rsidRDefault="1776E137" w:rsidP="1973F1AB">
      <w:pPr>
        <w:pStyle w:val="ListParagraph"/>
        <w:numPr>
          <w:ilvl w:val="0"/>
          <w:numId w:val="1"/>
        </w:numPr>
        <w:spacing w:after="0"/>
        <w:rPr>
          <w:rFonts w:eastAsiaTheme="minorEastAsia"/>
        </w:rPr>
      </w:pPr>
      <w:r>
        <w:t>Using the worksheets, lead a group discussion on</w:t>
      </w:r>
      <w:r w:rsidR="00442586">
        <w:t xml:space="preserve"> questions 7-8</w:t>
      </w:r>
      <w:r>
        <w:t>:</w:t>
      </w:r>
    </w:p>
    <w:p w14:paraId="2FA1FA6C" w14:textId="77777777" w:rsidR="00442586" w:rsidRDefault="00442586" w:rsidP="1973F1AB">
      <w:pPr>
        <w:pStyle w:val="ListParagraph"/>
        <w:numPr>
          <w:ilvl w:val="1"/>
          <w:numId w:val="1"/>
        </w:numPr>
        <w:spacing w:after="0"/>
      </w:pPr>
      <w:r>
        <w:t>What information would you need to make your own logic chart puzzle?</w:t>
      </w:r>
    </w:p>
    <w:p w14:paraId="16E7322E" w14:textId="0674654A" w:rsidR="00442586" w:rsidRDefault="00442586" w:rsidP="00442586">
      <w:pPr>
        <w:pStyle w:val="ListParagraph"/>
        <w:numPr>
          <w:ilvl w:val="1"/>
          <w:numId w:val="1"/>
        </w:numPr>
        <w:spacing w:after="20"/>
      </w:pPr>
      <w:r>
        <w:t>Compare and contrast how you make versus solve a logic chart puzzle. Give one example of each.</w:t>
      </w:r>
    </w:p>
    <w:p w14:paraId="3517D25A" w14:textId="3E7CC483" w:rsidR="4F832027" w:rsidRDefault="4F832027" w:rsidP="1973F1AB">
      <w:pPr>
        <w:spacing w:after="20"/>
      </w:pPr>
      <w:r>
        <w:t xml:space="preserve">If time does not permit for the students to complete the puzzle, ask them to participate in the discussion based on what they think would happen. </w:t>
      </w:r>
    </w:p>
    <w:p w14:paraId="142A3F02" w14:textId="237883E3" w:rsidR="00DA5563" w:rsidRDefault="009073C3" w:rsidP="00DA5563">
      <w:pPr>
        <w:pStyle w:val="Heading2"/>
      </w:pPr>
      <w:r>
        <w:t>Discussion and Wrap-up</w:t>
      </w:r>
    </w:p>
    <w:p w14:paraId="08403A7D" w14:textId="510CDBD0" w:rsidR="0055093E" w:rsidRDefault="0055093E" w:rsidP="00714CA1">
      <w:pPr>
        <w:spacing w:after="0"/>
      </w:pPr>
      <w:r>
        <w:t>Concluding lecture and worksheet: ask students to share in their groups, fill out their worksheets, then share with the class the following questions. (5 minutes)</w:t>
      </w:r>
    </w:p>
    <w:p w14:paraId="1715B0B5" w14:textId="083A337C" w:rsidR="0055093E" w:rsidRDefault="0055093E" w:rsidP="0055093E">
      <w:pPr>
        <w:pStyle w:val="ListParagraph"/>
        <w:numPr>
          <w:ilvl w:val="0"/>
          <w:numId w:val="7"/>
        </w:numPr>
      </w:pPr>
      <w:r>
        <w:t xml:space="preserve">Why were the logic puzzle charts helpful? </w:t>
      </w:r>
    </w:p>
    <w:p w14:paraId="4F2FD7AE" w14:textId="42945EFD" w:rsidR="0055093E" w:rsidRDefault="0055093E" w:rsidP="0055093E">
      <w:pPr>
        <w:pStyle w:val="ListParagraph"/>
        <w:numPr>
          <w:ilvl w:val="0"/>
          <w:numId w:val="7"/>
        </w:numPr>
        <w:sectPr w:rsidR="0055093E" w:rsidSect="001D1402">
          <w:headerReference w:type="default" r:id="rId15"/>
          <w:footerReference w:type="default" r:id="rId16"/>
          <w:headerReference w:type="first" r:id="rId17"/>
          <w:footerReference w:type="first" r:id="rId18"/>
          <w:pgSz w:w="12240" w:h="15840"/>
          <w:pgMar w:top="720" w:right="720" w:bottom="720" w:left="720" w:header="720" w:footer="720" w:gutter="0"/>
          <w:cols w:space="720"/>
          <w:titlePg/>
          <w:docGrid w:linePitch="360"/>
        </w:sectPr>
      </w:pPr>
      <w:r>
        <w:t xml:space="preserve">Do you think something like this could be helpful with problem solving in the real world? Why?  </w:t>
      </w:r>
    </w:p>
    <w:p w14:paraId="33BFE826" w14:textId="7A8BAA7D" w:rsidR="00DA5563" w:rsidRPr="00DA5563" w:rsidRDefault="00DA5563" w:rsidP="0090258B">
      <w:pPr>
        <w:jc w:val="right"/>
      </w:pPr>
      <w:r>
        <w:lastRenderedPageBreak/>
        <w:t xml:space="preserve">  </w:t>
      </w:r>
      <w:r w:rsidR="0090258B">
        <w:t>Name: _________________</w:t>
      </w:r>
    </w:p>
    <w:p w14:paraId="4C984A3F" w14:textId="6DCF1E2A" w:rsidR="00DA5563" w:rsidRDefault="00C27BC8" w:rsidP="00DA5563">
      <w:pPr>
        <w:pStyle w:val="Title"/>
      </w:pPr>
      <w:r>
        <w:t>Distinctions</w:t>
      </w:r>
    </w:p>
    <w:p w14:paraId="22E552D1" w14:textId="5242E850" w:rsidR="00DA5563" w:rsidRPr="00CA1CAD" w:rsidRDefault="00DA5563" w:rsidP="0090258B">
      <w:pPr>
        <w:spacing w:after="0"/>
        <w:rPr>
          <w:ins w:id="25" w:author="Brooke McNutt-Kaestner" w:date="2020-01-21T00:04:00Z"/>
          <w:b/>
          <w:sz w:val="24"/>
          <w:rPrChange w:id="26" w:author="Brooke McNutt-Kaestner" w:date="2020-01-21T00:05:00Z">
            <w:rPr>
              <w:ins w:id="27" w:author="Brooke McNutt-Kaestner" w:date="2020-01-21T00:04:00Z"/>
            </w:rPr>
          </w:rPrChange>
        </w:rPr>
      </w:pPr>
      <w:del w:id="28" w:author="Brooke McNutt-Kaestner" w:date="2020-01-21T00:04:00Z">
        <w:r w:rsidRPr="00CA1CAD" w:rsidDel="00CA1CAD">
          <w:rPr>
            <w:b/>
            <w:sz w:val="24"/>
            <w:rPrChange w:id="29" w:author="Brooke McNutt-Kaestner" w:date="2020-01-21T00:05:00Z">
              <w:rPr/>
            </w:rPrChange>
          </w:rPr>
          <w:delText>Include any worksheet questions or student referen</w:delText>
        </w:r>
        <w:r w:rsidR="00A50E41" w:rsidRPr="00CA1CAD" w:rsidDel="00CA1CAD">
          <w:rPr>
            <w:b/>
            <w:sz w:val="24"/>
            <w:rPrChange w:id="30" w:author="Brooke McNutt-Kaestner" w:date="2020-01-21T00:05:00Z">
              <w:rPr/>
            </w:rPrChange>
          </w:rPr>
          <w:delText>ce information in this section</w:delText>
        </w:r>
      </w:del>
      <w:ins w:id="31" w:author="Brooke McNutt-Kaestner" w:date="2020-01-21T00:04:00Z">
        <w:r w:rsidR="00CA1CAD" w:rsidRPr="00CA1CAD">
          <w:rPr>
            <w:b/>
            <w:sz w:val="24"/>
            <w:rPrChange w:id="32" w:author="Brooke McNutt-Kaestner" w:date="2020-01-21T00:05:00Z">
              <w:rPr/>
            </w:rPrChange>
          </w:rPr>
          <w:t>Solving Logic Chart Puzzles</w:t>
        </w:r>
      </w:ins>
    </w:p>
    <w:p w14:paraId="576AB1B7" w14:textId="025CC0F0" w:rsidR="00B4209D" w:rsidRDefault="0090258B" w:rsidP="0090258B">
      <w:pPr>
        <w:rPr>
          <w:ins w:id="33" w:author="Brooke McNutt-Kaestner" w:date="2020-01-21T00:04:00Z"/>
        </w:rPr>
      </w:pPr>
      <w:r>
        <w:t xml:space="preserve">1. </w:t>
      </w:r>
      <w:r w:rsidR="00B4209D">
        <w:t xml:space="preserve">What steps did you take to solve the logic chart puzzle? </w:t>
      </w:r>
    </w:p>
    <w:p w14:paraId="5E6C499C" w14:textId="5E65FB51" w:rsidR="00CA1CAD" w:rsidRDefault="00CA1CAD" w:rsidP="00DA5563">
      <w:pPr>
        <w:rPr>
          <w:ins w:id="34" w:author="Brooke McNutt-Kaestner" w:date="2020-01-21T00:06:00Z"/>
        </w:rPr>
      </w:pPr>
    </w:p>
    <w:p w14:paraId="56E86A2E" w14:textId="77777777" w:rsidR="00CA1CAD" w:rsidRDefault="00CA1CAD" w:rsidP="00DA5563">
      <w:pPr>
        <w:rPr>
          <w:ins w:id="35" w:author="Brooke McNutt-Kaestner" w:date="2020-01-21T00:06:00Z"/>
        </w:rPr>
      </w:pPr>
    </w:p>
    <w:p w14:paraId="2D3E5AA0" w14:textId="77777777" w:rsidR="00CA1CAD" w:rsidRDefault="00CA1CAD" w:rsidP="00DA5563"/>
    <w:p w14:paraId="75E7D12D" w14:textId="77777777" w:rsidR="00977358" w:rsidRDefault="00977358" w:rsidP="00DA5563">
      <w:pPr>
        <w:rPr>
          <w:ins w:id="36" w:author="Brooke McNutt-Kaestner" w:date="2020-01-21T00:06:00Z"/>
        </w:rPr>
      </w:pPr>
    </w:p>
    <w:p w14:paraId="2C8C0419" w14:textId="3B625EE6" w:rsidR="00B4209D" w:rsidRDefault="0090258B" w:rsidP="00B4209D">
      <w:pPr>
        <w:rPr>
          <w:ins w:id="37" w:author="Brooke McNutt-Kaestner" w:date="2020-01-21T00:04:00Z"/>
        </w:rPr>
      </w:pPr>
      <w:r>
        <w:t xml:space="preserve">2. </w:t>
      </w:r>
      <w:r w:rsidR="00B4209D">
        <w:t xml:space="preserve">How does using what you already know help you solve the logic chart puzzle? Did you initially think that you had enough information to solve the problem? </w:t>
      </w:r>
    </w:p>
    <w:p w14:paraId="4C2785E4" w14:textId="77777777" w:rsidR="00CA1CAD" w:rsidRDefault="00CA1CAD" w:rsidP="00DA5563"/>
    <w:p w14:paraId="59509C1D" w14:textId="77777777" w:rsidR="00977358" w:rsidRDefault="00977358" w:rsidP="00DA5563">
      <w:pPr>
        <w:rPr>
          <w:ins w:id="38" w:author="Brooke McNutt-Kaestner" w:date="2020-01-21T00:06:00Z"/>
        </w:rPr>
      </w:pPr>
    </w:p>
    <w:p w14:paraId="76F75BAF" w14:textId="77777777" w:rsidR="00105386" w:rsidRDefault="00105386" w:rsidP="00DA5563">
      <w:pPr>
        <w:rPr>
          <w:ins w:id="39" w:author="Brooke McNutt-Kaestner" w:date="2020-01-21T00:06:00Z"/>
        </w:rPr>
      </w:pPr>
    </w:p>
    <w:p w14:paraId="33492E71" w14:textId="77777777" w:rsidR="00105386" w:rsidRDefault="00105386" w:rsidP="00DA5563">
      <w:pPr>
        <w:rPr>
          <w:ins w:id="40" w:author="Brooke McNutt-Kaestner" w:date="2020-01-21T00:06:00Z"/>
        </w:rPr>
      </w:pPr>
    </w:p>
    <w:p w14:paraId="19877514" w14:textId="77777777" w:rsidR="00105386" w:rsidRDefault="00105386" w:rsidP="00DA5563">
      <w:pPr>
        <w:rPr>
          <w:ins w:id="41" w:author="Brooke McNutt-Kaestner" w:date="2020-01-21T00:06:00Z"/>
        </w:rPr>
      </w:pPr>
    </w:p>
    <w:p w14:paraId="1BF95237" w14:textId="57911A7B" w:rsidR="00105386" w:rsidRDefault="0090258B" w:rsidP="0090258B">
      <w:r>
        <w:t xml:space="preserve">3. </w:t>
      </w:r>
      <w:r w:rsidR="00B4209D">
        <w:t xml:space="preserve">List </w:t>
      </w:r>
      <w:r>
        <w:t>three</w:t>
      </w:r>
      <w:r w:rsidR="00B4209D">
        <w:t xml:space="preserve"> ways that logic chart </w:t>
      </w:r>
      <w:commentRangeStart w:id="42"/>
      <w:r w:rsidR="00B4209D">
        <w:t xml:space="preserve">puzzles </w:t>
      </w:r>
      <w:commentRangeEnd w:id="42"/>
      <w:r>
        <w:rPr>
          <w:rStyle w:val="CommentReference"/>
        </w:rPr>
        <w:commentReference w:id="42"/>
      </w:r>
      <w:r w:rsidR="00B4209D">
        <w:t>are a helpful tool.</w:t>
      </w:r>
    </w:p>
    <w:p w14:paraId="38EA4B18" w14:textId="77777777" w:rsidR="00B4209D" w:rsidRDefault="00B4209D" w:rsidP="00DA5563"/>
    <w:p w14:paraId="0481EC9D" w14:textId="77777777" w:rsidR="00977358" w:rsidRDefault="00977358" w:rsidP="00DA5563">
      <w:pPr>
        <w:rPr>
          <w:ins w:id="43" w:author="Brooke McNutt-Kaestner" w:date="2020-01-21T00:06:00Z"/>
        </w:rPr>
      </w:pPr>
    </w:p>
    <w:p w14:paraId="46382D3E" w14:textId="77777777" w:rsidR="00105386" w:rsidRDefault="00105386" w:rsidP="00DA5563">
      <w:pPr>
        <w:rPr>
          <w:ins w:id="44" w:author="Brooke McNutt-Kaestner" w:date="2020-01-21T00:06:00Z"/>
        </w:rPr>
      </w:pPr>
    </w:p>
    <w:p w14:paraId="742C751E" w14:textId="77777777" w:rsidR="00105386" w:rsidRDefault="00105386" w:rsidP="00DA5563">
      <w:pPr>
        <w:rPr>
          <w:ins w:id="45" w:author="Brooke McNutt-Kaestner" w:date="2020-01-21T00:04:00Z"/>
        </w:rPr>
      </w:pPr>
    </w:p>
    <w:p w14:paraId="09673197" w14:textId="317A896A" w:rsidR="00CA1CAD" w:rsidRPr="00CA1CAD" w:rsidRDefault="00CA1CAD" w:rsidP="0090258B">
      <w:pPr>
        <w:spacing w:after="0"/>
        <w:rPr>
          <w:ins w:id="46" w:author="Brooke McNutt-Kaestner" w:date="2020-01-21T00:04:00Z"/>
          <w:b/>
          <w:sz w:val="24"/>
          <w:rPrChange w:id="47" w:author="Brooke McNutt-Kaestner" w:date="2020-01-21T00:05:00Z">
            <w:rPr>
              <w:ins w:id="48" w:author="Brooke McNutt-Kaestner" w:date="2020-01-21T00:04:00Z"/>
            </w:rPr>
          </w:rPrChange>
        </w:rPr>
      </w:pPr>
      <w:ins w:id="49" w:author="Brooke McNutt-Kaestner" w:date="2020-01-21T00:04:00Z">
        <w:r w:rsidRPr="00CA1CAD">
          <w:rPr>
            <w:b/>
            <w:sz w:val="24"/>
            <w:rPrChange w:id="50" w:author="Brooke McNutt-Kaestner" w:date="2020-01-21T00:05:00Z">
              <w:rPr/>
            </w:rPrChange>
          </w:rPr>
          <w:t>Distinctions</w:t>
        </w:r>
      </w:ins>
    </w:p>
    <w:p w14:paraId="35FC7753" w14:textId="02765CF9" w:rsidR="00CA1CAD" w:rsidRDefault="0090258B" w:rsidP="0090258B">
      <w:pPr>
        <w:rPr>
          <w:ins w:id="51" w:author="Brooke McNutt-Kaestner" w:date="2020-01-21T00:07:00Z"/>
        </w:rPr>
      </w:pPr>
      <w:r>
        <w:t xml:space="preserve">4. </w:t>
      </w:r>
      <w:ins w:id="52" w:author="Brooke McNutt-Kaestner" w:date="2020-01-21T00:07:00Z">
        <w:r w:rsidR="00105386">
          <w:t xml:space="preserve">What does it mean to make </w:t>
        </w:r>
      </w:ins>
      <w:r>
        <w:t>distinction</w:t>
      </w:r>
      <w:r w:rsidR="00977358">
        <w:t>s?</w:t>
      </w:r>
      <w:ins w:id="53" w:author="Brooke McNutt-Kaestner" w:date="2020-01-21T00:07:00Z">
        <w:r w:rsidR="00105386">
          <w:t xml:space="preserve"> </w:t>
        </w:r>
      </w:ins>
    </w:p>
    <w:p w14:paraId="6895F8AE" w14:textId="77777777" w:rsidR="00105386" w:rsidRDefault="00105386" w:rsidP="00DA5563">
      <w:pPr>
        <w:rPr>
          <w:ins w:id="54" w:author="Brooke McNutt-Kaestner" w:date="2020-01-21T00:04:00Z"/>
        </w:rPr>
      </w:pPr>
    </w:p>
    <w:p w14:paraId="4D68C086" w14:textId="77777777" w:rsidR="00CA1CAD" w:rsidRDefault="00CA1CAD" w:rsidP="00DA5563"/>
    <w:p w14:paraId="66CE6FDF" w14:textId="77777777" w:rsidR="0090258B" w:rsidRDefault="0090258B" w:rsidP="00DA5563">
      <w:pPr>
        <w:rPr>
          <w:ins w:id="55" w:author="Brooke McNutt-Kaestner" w:date="2020-01-21T00:04:00Z"/>
        </w:rPr>
      </w:pPr>
    </w:p>
    <w:p w14:paraId="075F01FB" w14:textId="77777777" w:rsidR="00977358" w:rsidRDefault="00977358" w:rsidP="0090258B"/>
    <w:p w14:paraId="6A96AE29" w14:textId="0CA7367A" w:rsidR="00CA1CAD" w:rsidRDefault="0090258B" w:rsidP="0090258B">
      <w:r>
        <w:t xml:space="preserve">5. </w:t>
      </w:r>
      <w:r w:rsidR="00B4209D">
        <w:t xml:space="preserve">Describe 3 ways that you make distinctions every day. </w:t>
      </w:r>
    </w:p>
    <w:p w14:paraId="5F7D338F" w14:textId="77777777" w:rsidR="00B4209D" w:rsidRDefault="00B4209D" w:rsidP="00DA5563"/>
    <w:p w14:paraId="612FE531" w14:textId="77777777" w:rsidR="00B4209D" w:rsidRDefault="00B4209D" w:rsidP="00DA5563"/>
    <w:p w14:paraId="222A0250" w14:textId="77777777" w:rsidR="00977358" w:rsidRDefault="00977358" w:rsidP="00DA5563"/>
    <w:p w14:paraId="62DB9D79" w14:textId="77777777" w:rsidR="00977358" w:rsidRDefault="00977358" w:rsidP="00DA5563"/>
    <w:p w14:paraId="05786664" w14:textId="757D9583" w:rsidR="00B4209D" w:rsidRDefault="00977358" w:rsidP="00DA5563">
      <w:r>
        <w:lastRenderedPageBreak/>
        <w:t xml:space="preserve">6. What step in solving logic chart puzzles are you making distinctions? </w:t>
      </w:r>
    </w:p>
    <w:p w14:paraId="58F621DA" w14:textId="77777777" w:rsidR="00977358" w:rsidRDefault="00977358" w:rsidP="00DA5563"/>
    <w:p w14:paraId="6DDDC350" w14:textId="77777777" w:rsidR="00977358" w:rsidRDefault="00977358" w:rsidP="00DA5563"/>
    <w:p w14:paraId="6F9AD6A9" w14:textId="77777777" w:rsidR="00977358" w:rsidRDefault="00977358" w:rsidP="00DA5563">
      <w:pPr>
        <w:rPr>
          <w:ins w:id="56" w:author="Brooke McNutt-Kaestner" w:date="2020-01-21T00:04:00Z"/>
        </w:rPr>
      </w:pPr>
    </w:p>
    <w:p w14:paraId="40A786B6" w14:textId="77777777" w:rsidR="00977358" w:rsidRDefault="00977358" w:rsidP="00DA5563">
      <w:pPr>
        <w:rPr>
          <w:b/>
          <w:sz w:val="24"/>
        </w:rPr>
      </w:pPr>
    </w:p>
    <w:p w14:paraId="046D4557" w14:textId="2AEFCCD2" w:rsidR="00105386" w:rsidRDefault="00CA1CAD" w:rsidP="00A75CC0">
      <w:pPr>
        <w:spacing w:after="0"/>
        <w:rPr>
          <w:ins w:id="57" w:author="Brooke McNutt-Kaestner" w:date="2020-01-21T00:07:00Z"/>
          <w:b/>
          <w:sz w:val="24"/>
        </w:rPr>
      </w:pPr>
      <w:ins w:id="58" w:author="Brooke McNutt-Kaestner" w:date="2020-01-21T00:04:00Z">
        <w:r w:rsidRPr="00CA1CAD">
          <w:rPr>
            <w:b/>
            <w:sz w:val="24"/>
            <w:rPrChange w:id="59" w:author="Brooke McNutt-Kaestner" w:date="2020-01-21T00:05:00Z">
              <w:rPr/>
            </w:rPrChange>
          </w:rPr>
          <w:t>Creat</w:t>
        </w:r>
      </w:ins>
      <w:ins w:id="60" w:author="Brooke McNutt-Kaestner" w:date="2020-01-21T00:05:00Z">
        <w:r w:rsidRPr="00CA1CAD">
          <w:rPr>
            <w:b/>
            <w:sz w:val="24"/>
            <w:rPrChange w:id="61" w:author="Brooke McNutt-Kaestner" w:date="2020-01-21T00:05:00Z">
              <w:rPr/>
            </w:rPrChange>
          </w:rPr>
          <w:t>ing Your Own Logic Chart Puzzle</w:t>
        </w:r>
      </w:ins>
    </w:p>
    <w:p w14:paraId="224EB91B" w14:textId="7249CEA5" w:rsidR="00105386" w:rsidRDefault="00A75CC0" w:rsidP="00DA5563">
      <w:pPr>
        <w:rPr>
          <w:ins w:id="62" w:author="Brooke McNutt-Kaestner" w:date="2020-01-21T00:07:00Z"/>
        </w:rPr>
      </w:pPr>
      <w:r>
        <w:t xml:space="preserve">7. What information would you need to make your own logic chart puzzle? </w:t>
      </w:r>
    </w:p>
    <w:p w14:paraId="3FF962ED" w14:textId="77777777" w:rsidR="00105386" w:rsidRDefault="00105386" w:rsidP="00DA5563">
      <w:pPr>
        <w:rPr>
          <w:ins w:id="63" w:author="Brooke McNutt-Kaestner" w:date="2020-01-21T00:08:00Z"/>
        </w:rPr>
      </w:pPr>
    </w:p>
    <w:p w14:paraId="141091B5" w14:textId="77777777" w:rsidR="00105386" w:rsidRDefault="00105386" w:rsidP="00DA5563">
      <w:pPr>
        <w:rPr>
          <w:ins w:id="64" w:author="Brooke McNutt-Kaestner" w:date="2020-01-21T00:08:00Z"/>
        </w:rPr>
      </w:pPr>
    </w:p>
    <w:p w14:paraId="006AD5DB" w14:textId="77777777" w:rsidR="00105386" w:rsidRDefault="00105386" w:rsidP="00DA5563">
      <w:pPr>
        <w:rPr>
          <w:ins w:id="65" w:author="Brooke McNutt-Kaestner" w:date="2020-01-21T00:08:00Z"/>
        </w:rPr>
      </w:pPr>
    </w:p>
    <w:p w14:paraId="21F666ED" w14:textId="4A15ED22" w:rsidR="00105386" w:rsidRDefault="00105386" w:rsidP="00DA5563">
      <w:pPr>
        <w:rPr>
          <w:ins w:id="66" w:author="Brooke McNutt-Kaestner" w:date="2020-01-21T00:08:00Z"/>
        </w:rPr>
      </w:pPr>
    </w:p>
    <w:p w14:paraId="46371561" w14:textId="1489855B" w:rsidR="00105386" w:rsidRDefault="00A75CC0" w:rsidP="00DA5563">
      <w:pPr>
        <w:rPr>
          <w:ins w:id="67" w:author="Brooke McNutt-Kaestner" w:date="2020-01-21T00:17:00Z"/>
        </w:rPr>
      </w:pPr>
      <w:r>
        <w:t xml:space="preserve">8. Compare and contrast how you make versus solve a logic chart puzzle. Give one example of each. </w:t>
      </w:r>
    </w:p>
    <w:p w14:paraId="65257B2D" w14:textId="77777777" w:rsidR="000E4A6F" w:rsidRDefault="000E4A6F" w:rsidP="00DA5563">
      <w:pPr>
        <w:rPr>
          <w:ins w:id="68" w:author="Brooke McNutt-Kaestner" w:date="2020-01-21T00:17:00Z"/>
        </w:rPr>
      </w:pPr>
    </w:p>
    <w:p w14:paraId="6EACDF2A" w14:textId="06110A22" w:rsidR="000E4A6F" w:rsidDel="439FFD84" w:rsidRDefault="004D4E97" w:rsidP="00DA5563">
      <w:pPr>
        <w:rPr>
          <w:ins w:id="69" w:author="Brooke McNutt-Kaestner" w:date="2020-01-21T00:17:00Z"/>
          <w:del w:id="70" w:author="Mcnutt-Kaestner, Brooke Fulle" w:date="2020-01-21T08:18:00Z"/>
        </w:rPr>
      </w:pPr>
      <w:ins w:id="71" w:author="Brooke McNutt-Kaestner" w:date="2020-01-21T00:26:00Z">
        <w:r>
          <w:rPr>
            <w:noProof/>
          </w:rPr>
          <w:drawing>
            <wp:anchor distT="0" distB="0" distL="114300" distR="114300" simplePos="0" relativeHeight="251658243" behindDoc="0" locked="0" layoutInCell="1" allowOverlap="1" wp14:anchorId="2281A36D" wp14:editId="500A080D">
              <wp:simplePos x="0" y="0"/>
              <wp:positionH relativeFrom="margin">
                <wp:posOffset>1519237</wp:posOffset>
              </wp:positionH>
              <wp:positionV relativeFrom="paragraph">
                <wp:posOffset>639763</wp:posOffset>
              </wp:positionV>
              <wp:extent cx="3057778" cy="5593398"/>
              <wp:effectExtent l="8573" t="0" r="0" b="0"/>
              <wp:wrapNone/>
              <wp:docPr id="101843288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9">
                        <a:extLst>
                          <a:ext uri="{28A0092B-C50C-407E-A947-70E740481C1C}">
                            <a14:useLocalDpi xmlns:a14="http://schemas.microsoft.com/office/drawing/2010/main" val="0"/>
                          </a:ext>
                        </a:extLst>
                      </a:blip>
                      <a:stretch>
                        <a:fillRect/>
                      </a:stretch>
                    </pic:blipFill>
                    <pic:spPr>
                      <a:xfrm rot="16200000">
                        <a:off x="0" y="0"/>
                        <a:ext cx="3057778" cy="5593398"/>
                      </a:xfrm>
                      <a:prstGeom prst="rect">
                        <a:avLst/>
                      </a:prstGeom>
                    </pic:spPr>
                  </pic:pic>
                </a:graphicData>
              </a:graphic>
              <wp14:sizeRelH relativeFrom="page">
                <wp14:pctWidth>0</wp14:pctWidth>
              </wp14:sizeRelH>
              <wp14:sizeRelV relativeFrom="page">
                <wp14:pctHeight>0</wp14:pctHeight>
              </wp14:sizeRelV>
            </wp:anchor>
          </w:drawing>
        </w:r>
      </w:ins>
    </w:p>
    <w:p w14:paraId="35F5E5B1" w14:textId="64A25BB7" w:rsidR="000E4A6F" w:rsidDel="1490ECD5" w:rsidRDefault="000E4A6F" w:rsidP="00DA5563">
      <w:pPr>
        <w:rPr>
          <w:ins w:id="72" w:author="Brooke McNutt-Kaestner" w:date="2020-01-21T00:17:00Z"/>
          <w:del w:id="73" w:author="Mcnutt-Kaestner, Brooke Fulle" w:date="2020-01-21T08:14:00Z"/>
        </w:rPr>
      </w:pPr>
    </w:p>
    <w:p w14:paraId="333A80A1" w14:textId="740BB4D9" w:rsidR="4C908A7F" w:rsidRDefault="4C908A7F">
      <w:r>
        <w:br w:type="page"/>
      </w:r>
      <w:bookmarkStart w:id="74" w:name="_GoBack"/>
      <w:bookmarkEnd w:id="74"/>
    </w:p>
    <w:p w14:paraId="07E77C3B" w14:textId="5874709D" w:rsidR="000E4A6F" w:rsidRPr="000E4A6F" w:rsidRDefault="003D3672" w:rsidP="00DA5563">
      <w:pPr>
        <w:sectPr w:rsidR="000E4A6F" w:rsidRPr="000E4A6F" w:rsidSect="00DA5563">
          <w:headerReference w:type="default" r:id="rId20"/>
          <w:footerReference w:type="default" r:id="rId21"/>
          <w:pgSz w:w="12240" w:h="15840"/>
          <w:pgMar w:top="720" w:right="720" w:bottom="720" w:left="720" w:header="720" w:footer="720" w:gutter="0"/>
          <w:pgNumType w:start="1"/>
          <w:cols w:space="720"/>
          <w:docGrid w:linePitch="360"/>
        </w:sectPr>
      </w:pPr>
      <w:ins w:id="83" w:author="Brooke McNutt-Kaestner" w:date="2020-01-21T00:27:00Z">
        <w:r>
          <w:rPr>
            <w:noProof/>
          </w:rPr>
          <w:lastRenderedPageBreak/>
          <w:drawing>
            <wp:anchor distT="0" distB="0" distL="114300" distR="114300" simplePos="0" relativeHeight="251658242" behindDoc="0" locked="0" layoutInCell="1" allowOverlap="1" wp14:anchorId="1CF9DC2B" wp14:editId="75BAC7B1">
              <wp:simplePos x="0" y="0"/>
              <wp:positionH relativeFrom="column">
                <wp:align>left</wp:align>
              </wp:positionH>
              <wp:positionV relativeFrom="paragraph">
                <wp:posOffset>0</wp:posOffset>
              </wp:positionV>
              <wp:extent cx="5273674" cy="6061073"/>
              <wp:effectExtent l="0" t="0" r="0" b="0"/>
              <wp:wrapNone/>
              <wp:docPr id="129155864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22">
                        <a:extLst>
                          <a:ext uri="{28A0092B-C50C-407E-A947-70E740481C1C}">
                            <a14:useLocalDpi xmlns:a14="http://schemas.microsoft.com/office/drawing/2010/main" val="0"/>
                          </a:ext>
                        </a:extLst>
                      </a:blip>
                      <a:stretch>
                        <a:fillRect/>
                      </a:stretch>
                    </pic:blipFill>
                    <pic:spPr>
                      <a:xfrm rot="16200000">
                        <a:off x="0" y="0"/>
                        <a:ext cx="5273674" cy="6061073"/>
                      </a:xfrm>
                      <a:prstGeom prst="rect">
                        <a:avLst/>
                      </a:prstGeom>
                    </pic:spPr>
                  </pic:pic>
                </a:graphicData>
              </a:graphic>
              <wp14:sizeRelH relativeFrom="page">
                <wp14:pctWidth>0</wp14:pctWidth>
              </wp14:sizeRelH>
              <wp14:sizeRelV relativeFrom="page">
                <wp14:pctHeight>0</wp14:pctHeight>
              </wp14:sizeRelV>
            </wp:anchor>
          </w:drawing>
        </w:r>
      </w:ins>
      <w:r>
        <w:t> </w:t>
      </w:r>
    </w:p>
    <w:p w14:paraId="76C64081" w14:textId="0492D35C" w:rsidR="00FC2DFE" w:rsidRDefault="00FC2DFE" w:rsidP="00A50E41">
      <w:pPr>
        <w:rPr>
          <w:ins w:id="84" w:author="Brooke McNutt-Kaestner" w:date="2020-01-21T00:16:00Z"/>
        </w:rPr>
      </w:pPr>
    </w:p>
    <w:p w14:paraId="182FEEEF" w14:textId="1255D059" w:rsidR="00D62CCB" w:rsidRPr="00D62CCB" w:rsidRDefault="00D62CCB" w:rsidP="00A50E41">
      <w:pPr>
        <w:rPr>
          <w:ins w:id="85" w:author="Brooke McNutt-Kaestner" w:date="2020-01-21T00:35:00Z"/>
          <w:b/>
          <w:noProof/>
          <w:sz w:val="36"/>
          <w:rPrChange w:id="86" w:author="Brooke McNutt-Kaestner" w:date="2020-01-21T00:36:00Z">
            <w:rPr>
              <w:ins w:id="87" w:author="Brooke McNutt-Kaestner" w:date="2020-01-21T00:35:00Z"/>
              <w:b/>
              <w:noProof/>
              <w:sz w:val="28"/>
            </w:rPr>
          </w:rPrChange>
        </w:rPr>
      </w:pPr>
      <w:ins w:id="88" w:author="Brooke McNutt-Kaestner" w:date="2020-01-21T00:36:00Z">
        <w:r>
          <w:rPr>
            <w:b/>
            <w:noProof/>
            <w:sz w:val="36"/>
          </w:rPr>
          <w:t>Create Your Own!</w:t>
        </w:r>
      </w:ins>
    </w:p>
    <w:p w14:paraId="19A94FFC" w14:textId="77F0DD18" w:rsidR="000347E0" w:rsidRDefault="000347E0" w:rsidP="00A50E41">
      <w:pPr>
        <w:rPr>
          <w:ins w:id="89" w:author="Brooke McNutt-Kaestner" w:date="2020-01-21T00:29:00Z"/>
          <w:b/>
          <w:noProof/>
          <w:sz w:val="28"/>
        </w:rPr>
      </w:pPr>
      <w:ins w:id="90" w:author="Brooke McNutt-Kaestner" w:date="2020-01-21T00:29:00Z">
        <w:r w:rsidRPr="000347E0">
          <w:rPr>
            <w:b/>
            <w:noProof/>
            <w:sz w:val="28"/>
            <w:rPrChange w:id="91" w:author="Brooke McNutt-Kaestner" w:date="2020-01-21T00:29:00Z">
              <w:rPr>
                <w:noProof/>
              </w:rPr>
            </w:rPrChange>
          </w:rPr>
          <w:t>Scenario</w:t>
        </w:r>
        <w:r>
          <w:rPr>
            <w:b/>
            <w:noProof/>
            <w:sz w:val="28"/>
          </w:rPr>
          <w:t>:</w:t>
        </w:r>
      </w:ins>
    </w:p>
    <w:p w14:paraId="123A83BD" w14:textId="77777777" w:rsidR="000347E0" w:rsidRDefault="000347E0" w:rsidP="00A50E41">
      <w:pPr>
        <w:rPr>
          <w:ins w:id="92" w:author="Brooke McNutt-Kaestner" w:date="2020-01-21T00:29:00Z"/>
          <w:b/>
          <w:noProof/>
          <w:sz w:val="28"/>
        </w:rPr>
      </w:pPr>
    </w:p>
    <w:p w14:paraId="69DCB4E3" w14:textId="77777777" w:rsidR="000347E0" w:rsidRDefault="000347E0" w:rsidP="00A50E41">
      <w:pPr>
        <w:rPr>
          <w:ins w:id="93" w:author="Brooke McNutt-Kaestner" w:date="2020-01-21T00:29:00Z"/>
          <w:b/>
          <w:noProof/>
          <w:sz w:val="28"/>
        </w:rPr>
      </w:pPr>
    </w:p>
    <w:p w14:paraId="53145064" w14:textId="77777777" w:rsidR="000347E0" w:rsidRDefault="000347E0" w:rsidP="00A50E41">
      <w:pPr>
        <w:rPr>
          <w:ins w:id="94" w:author="Brooke McNutt-Kaestner" w:date="2020-01-21T00:29:00Z"/>
          <w:b/>
          <w:noProof/>
          <w:sz w:val="28"/>
        </w:rPr>
      </w:pPr>
    </w:p>
    <w:p w14:paraId="4D5CE3B2" w14:textId="77777777" w:rsidR="000347E0" w:rsidRDefault="000347E0" w:rsidP="00A50E41">
      <w:pPr>
        <w:rPr>
          <w:ins w:id="95" w:author="Brooke McNutt-Kaestner" w:date="2020-01-21T00:29:00Z"/>
          <w:b/>
          <w:noProof/>
          <w:sz w:val="28"/>
        </w:rPr>
      </w:pPr>
    </w:p>
    <w:p w14:paraId="7F97F58F" w14:textId="77777777" w:rsidR="000347E0" w:rsidRDefault="000347E0" w:rsidP="00A50E41">
      <w:pPr>
        <w:rPr>
          <w:ins w:id="96" w:author="Brooke McNutt-Kaestner" w:date="2020-01-21T00:29:00Z"/>
          <w:b/>
          <w:noProof/>
          <w:sz w:val="28"/>
        </w:rPr>
      </w:pPr>
    </w:p>
    <w:p w14:paraId="03B45D3F" w14:textId="77777777" w:rsidR="000347E0" w:rsidRDefault="000347E0" w:rsidP="00A50E41">
      <w:pPr>
        <w:rPr>
          <w:ins w:id="97" w:author="Brooke McNutt-Kaestner" w:date="2020-01-21T00:29:00Z"/>
          <w:b/>
          <w:noProof/>
          <w:sz w:val="28"/>
        </w:rPr>
      </w:pPr>
    </w:p>
    <w:p w14:paraId="3969FBC0" w14:textId="77777777" w:rsidR="000347E0" w:rsidRDefault="000347E0" w:rsidP="00A50E41">
      <w:pPr>
        <w:rPr>
          <w:ins w:id="98" w:author="Brooke McNutt-Kaestner" w:date="2020-01-21T00:29:00Z"/>
          <w:b/>
          <w:noProof/>
          <w:sz w:val="28"/>
        </w:rPr>
      </w:pPr>
    </w:p>
    <w:p w14:paraId="31EBC1A1" w14:textId="77777777" w:rsidR="000347E0" w:rsidRDefault="000347E0" w:rsidP="00A50E41">
      <w:pPr>
        <w:rPr>
          <w:ins w:id="99" w:author="Brooke McNutt-Kaestner" w:date="2020-01-21T00:29:00Z"/>
          <w:b/>
          <w:noProof/>
          <w:sz w:val="28"/>
        </w:rPr>
      </w:pPr>
    </w:p>
    <w:p w14:paraId="3C6FFEE7" w14:textId="77777777" w:rsidR="000347E0" w:rsidRDefault="000347E0" w:rsidP="00A50E41">
      <w:pPr>
        <w:rPr>
          <w:ins w:id="100" w:author="Brooke McNutt-Kaestner" w:date="2020-01-21T00:29:00Z"/>
          <w:b/>
          <w:noProof/>
          <w:sz w:val="28"/>
        </w:rPr>
      </w:pPr>
    </w:p>
    <w:p w14:paraId="2F92AD59" w14:textId="77777777" w:rsidR="000347E0" w:rsidRDefault="000347E0" w:rsidP="00A50E41">
      <w:pPr>
        <w:rPr>
          <w:ins w:id="101" w:author="Brooke McNutt-Kaestner" w:date="2020-01-21T00:29:00Z"/>
          <w:b/>
          <w:noProof/>
          <w:sz w:val="28"/>
        </w:rPr>
      </w:pPr>
    </w:p>
    <w:p w14:paraId="29110979" w14:textId="77777777" w:rsidR="000347E0" w:rsidRDefault="000347E0" w:rsidP="00A50E41">
      <w:pPr>
        <w:rPr>
          <w:ins w:id="102" w:author="Brooke McNutt-Kaestner" w:date="2020-01-21T00:29:00Z"/>
          <w:b/>
          <w:noProof/>
          <w:sz w:val="28"/>
        </w:rPr>
      </w:pPr>
    </w:p>
    <w:p w14:paraId="0DA52E24" w14:textId="77777777" w:rsidR="000347E0" w:rsidRDefault="000347E0" w:rsidP="00A50E41">
      <w:pPr>
        <w:rPr>
          <w:ins w:id="103" w:author="Brooke McNutt-Kaestner" w:date="2020-01-21T00:29:00Z"/>
          <w:b/>
          <w:noProof/>
          <w:sz w:val="28"/>
        </w:rPr>
      </w:pPr>
    </w:p>
    <w:p w14:paraId="14E7E3FC" w14:textId="1F220A46" w:rsidR="000347E0" w:rsidRDefault="000347E0">
      <w:pPr>
        <w:rPr>
          <w:ins w:id="104" w:author="Mcnutt-Kaestner, Brooke Fulle" w:date="2020-01-21T08:21:00Z"/>
          <w:b/>
          <w:bCs/>
          <w:noProof/>
          <w:sz w:val="28"/>
          <w:szCs w:val="28"/>
          <w:rPrChange w:id="105" w:author="Mcnutt-Kaestner, Brooke Fulle" w:date="2020-01-21T08:21:00Z">
            <w:rPr>
              <w:ins w:id="106" w:author="Mcnutt-Kaestner, Brooke Fulle" w:date="2020-01-21T08:21:00Z"/>
            </w:rPr>
          </w:rPrChange>
        </w:rPr>
      </w:pPr>
      <w:ins w:id="107" w:author="Brooke McNutt-Kaestner" w:date="2020-01-21T00:29:00Z">
        <w:r w:rsidRPr="00002BDD">
          <w:rPr>
            <w:b/>
            <w:bCs/>
            <w:noProof/>
            <w:sz w:val="28"/>
            <w:szCs w:val="28"/>
          </w:rPr>
          <w:t xml:space="preserve">What you know: </w:t>
        </w:r>
      </w:ins>
    </w:p>
    <w:p w14:paraId="0CEE3A54" w14:textId="63E6F5B7" w:rsidR="3306A453" w:rsidRDefault="3306A453">
      <w:r>
        <w:br w:type="page"/>
      </w:r>
    </w:p>
    <w:p w14:paraId="389651DE" w14:textId="22A7FE6B" w:rsidR="3306A453" w:rsidRDefault="3306A453">
      <w:pPr>
        <w:rPr>
          <w:b/>
          <w:bCs/>
          <w:noProof/>
          <w:sz w:val="28"/>
          <w:szCs w:val="28"/>
          <w:rPrChange w:id="108" w:author="Mcnutt-Kaestner, Brooke Fulle" w:date="2020-01-21T08:21:00Z">
            <w:rPr/>
          </w:rPrChange>
        </w:rPr>
      </w:pPr>
    </w:p>
    <w:p w14:paraId="5A64D1DD" w14:textId="6692767B" w:rsidR="25F70DB5" w:rsidRDefault="00400861">
      <w:r>
        <w:rPr>
          <w:noProof/>
        </w:rPr>
        <w:drawing>
          <wp:inline distT="0" distB="0" distL="0" distR="0" wp14:anchorId="1BD8367C" wp14:editId="1E352FA4">
            <wp:extent cx="6544667" cy="5650228"/>
            <wp:effectExtent l="0" t="0" r="8890" b="7620"/>
            <wp:docPr id="6358353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3">
                      <a:extLst>
                        <a:ext uri="{28A0092B-C50C-407E-A947-70E740481C1C}">
                          <a14:useLocalDpi xmlns:a14="http://schemas.microsoft.com/office/drawing/2010/main" val="0"/>
                        </a:ext>
                      </a:extLst>
                    </a:blip>
                    <a:stretch>
                      <a:fillRect/>
                    </a:stretch>
                  </pic:blipFill>
                  <pic:spPr>
                    <a:xfrm>
                      <a:off x="0" y="0"/>
                      <a:ext cx="6544667" cy="5650228"/>
                    </a:xfrm>
                    <a:prstGeom prst="rect">
                      <a:avLst/>
                    </a:prstGeom>
                  </pic:spPr>
                </pic:pic>
              </a:graphicData>
            </a:graphic>
          </wp:inline>
        </w:drawing>
      </w:r>
      <w:r>
        <w:br w:type="page"/>
      </w:r>
    </w:p>
    <w:p w14:paraId="54005184" w14:textId="77777777" w:rsidR="00400861" w:rsidRDefault="00400861" w:rsidP="00A50E41"/>
    <w:p w14:paraId="163F8679" w14:textId="7732AAB6" w:rsidR="00DA5563" w:rsidRPr="000347E0" w:rsidRDefault="00400861" w:rsidP="00A50E41">
      <w:pPr>
        <w:rPr>
          <w:b/>
          <w:noProof/>
          <w:sz w:val="28"/>
          <w:rPrChange w:id="109" w:author="Brooke McNutt-Kaestner" w:date="2020-01-21T00:29:00Z">
            <w:rPr/>
          </w:rPrChange>
        </w:rPr>
      </w:pPr>
      <w:r>
        <w:rPr>
          <w:noProof/>
        </w:rPr>
        <w:drawing>
          <wp:inline distT="0" distB="0" distL="0" distR="0" wp14:anchorId="6DF8CD36" wp14:editId="319E8EC9">
            <wp:extent cx="6652260" cy="5743118"/>
            <wp:effectExtent l="0" t="0" r="0" b="0"/>
            <wp:docPr id="20163937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3">
                      <a:extLst>
                        <a:ext uri="{28A0092B-C50C-407E-A947-70E740481C1C}">
                          <a14:useLocalDpi xmlns:a14="http://schemas.microsoft.com/office/drawing/2010/main" val="0"/>
                        </a:ext>
                      </a:extLst>
                    </a:blip>
                    <a:stretch>
                      <a:fillRect/>
                    </a:stretch>
                  </pic:blipFill>
                  <pic:spPr>
                    <a:xfrm>
                      <a:off x="0" y="0"/>
                      <a:ext cx="6652260" cy="5743118"/>
                    </a:xfrm>
                    <a:prstGeom prst="rect">
                      <a:avLst/>
                    </a:prstGeom>
                  </pic:spPr>
                </pic:pic>
              </a:graphicData>
            </a:graphic>
          </wp:inline>
        </w:drawing>
      </w:r>
      <w:r w:rsidR="00377129">
        <w:tab/>
      </w:r>
      <w:del w:id="110" w:author="Brooke McNutt-Kaestner" w:date="2020-01-21T00:08:00Z">
        <w:r w:rsidDel="00400861">
          <w:delText>Include any additional materials in this section.</w:delText>
        </w:r>
      </w:del>
    </w:p>
    <w:sectPr w:rsidR="00DA5563" w:rsidRPr="000347E0" w:rsidSect="00002BDD">
      <w:headerReference w:type="default" r:id="rId24"/>
      <w:footerReference w:type="default" r:id="rId25"/>
      <w:pgSz w:w="12240" w:h="15840"/>
      <w:pgMar w:top="720" w:right="720" w:bottom="720" w:left="72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Mcnutt-Kaestner, Brooke Fulle" w:date="2020-03-02T15:24:00Z" w:initials="MF">
    <w:p w14:paraId="58ECB0E4" w14:textId="4F0BF307" w:rsidR="012F7A1F" w:rsidRDefault="012F7A1F">
      <w:pPr>
        <w:pStyle w:val="CommentText"/>
      </w:pPr>
      <w:r>
        <w:t>Describe how making distinctions save your life everyday</w:t>
      </w:r>
      <w:r>
        <w:rPr>
          <w:rStyle w:val="CommentReference"/>
        </w:rPr>
        <w:annotationRef/>
      </w:r>
    </w:p>
    <w:p w14:paraId="1494EEB2" w14:textId="2167B1F6" w:rsidR="012F7A1F" w:rsidRDefault="012F7A1F">
      <w:pPr>
        <w:pStyle w:val="CommentText"/>
      </w:pPr>
    </w:p>
  </w:comment>
  <w:comment w:id="16" w:author="Diep, Dustin Sydney" w:date="2020-01-20T14:51:00Z" w:initials="DD">
    <w:p w14:paraId="7757C5A7" w14:textId="78DC93F5" w:rsidR="00102030" w:rsidRDefault="00102030">
      <w:pPr>
        <w:pStyle w:val="CommentText"/>
      </w:pPr>
      <w:r>
        <w:rPr>
          <w:rStyle w:val="CommentReference"/>
        </w:rPr>
        <w:annotationRef/>
      </w:r>
      <w:r>
        <w:t xml:space="preserve">Doesn’t match </w:t>
      </w:r>
      <w:proofErr w:type="spellStart"/>
      <w:r>
        <w:t>powerpoint</w:t>
      </w:r>
      <w:proofErr w:type="spellEnd"/>
      <w:r>
        <w:t xml:space="preserve">? </w:t>
      </w:r>
      <w:r w:rsidR="00396756">
        <w:t>You have a section on creating your own puzzle in the ppt. but here is just making the puzzle categories based on a given scenario.</w:t>
      </w:r>
    </w:p>
  </w:comment>
  <w:comment w:id="42" w:author="Mcnutt-Kaestner, Brooke Fulle" w:date="2020-03-02T15:26:00Z" w:initials="MF">
    <w:p w14:paraId="221B8523" w14:textId="6960E1B1" w:rsidR="0AB7BEED" w:rsidRDefault="0AB7BEED">
      <w:pPr>
        <w:pStyle w:val="CommentText"/>
      </w:pPr>
      <w:r>
        <w:t xml:space="preserve">make this more about organizing information and less about logic chart puzzles specifically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94EEB2" w15:done="0"/>
  <w15:commentEx w15:paraId="7757C5A7" w15:done="0"/>
  <w15:commentEx w15:paraId="221B85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94EEB2" w16cid:durableId="14A55633"/>
  <w16cid:commentId w16cid:paraId="7757C5A7" w16cid:durableId="21D03D00"/>
  <w16cid:commentId w16cid:paraId="221B8523" w16cid:durableId="13BC7E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72BDC" w14:textId="77777777" w:rsidR="006E2DE8" w:rsidRDefault="006E2DE8" w:rsidP="006715E8">
      <w:pPr>
        <w:spacing w:after="0" w:line="240" w:lineRule="auto"/>
      </w:pPr>
      <w:r>
        <w:separator/>
      </w:r>
    </w:p>
  </w:endnote>
  <w:endnote w:type="continuationSeparator" w:id="0">
    <w:p w14:paraId="213DC7DA" w14:textId="77777777" w:rsidR="006E2DE8" w:rsidRDefault="006E2DE8" w:rsidP="006715E8">
      <w:pPr>
        <w:spacing w:after="0" w:line="240" w:lineRule="auto"/>
      </w:pPr>
      <w:r>
        <w:continuationSeparator/>
      </w:r>
    </w:p>
  </w:endnote>
  <w:endnote w:type="continuationNotice" w:id="1">
    <w:p w14:paraId="664F6E27" w14:textId="77777777" w:rsidR="006E2DE8" w:rsidRDefault="006E2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556878"/>
      <w:docPartObj>
        <w:docPartGallery w:val="Page Numbers (Bottom of Page)"/>
        <w:docPartUnique/>
      </w:docPartObj>
    </w:sdtPr>
    <w:sdtEndPr>
      <w:rPr>
        <w:noProof/>
      </w:rPr>
    </w:sdtEndPr>
    <w:sdtContent>
      <w:p w14:paraId="61438F93" w14:textId="5C42A75D" w:rsidR="006715E8" w:rsidRDefault="000E1D83">
        <w:pPr>
          <w:pStyle w:val="Footer"/>
        </w:pPr>
        <w:r>
          <w:t>Teacher Page</w:t>
        </w:r>
        <w:r>
          <w:tab/>
        </w:r>
        <w:r>
          <w:tab/>
        </w:r>
        <w:r>
          <w:tab/>
        </w:r>
        <w:r>
          <w:fldChar w:fldCharType="begin"/>
        </w:r>
        <w:r>
          <w:instrText xml:space="preserve"> PAGE   \* MERGEFORMAT </w:instrText>
        </w:r>
        <w:r>
          <w:fldChar w:fldCharType="separate"/>
        </w:r>
        <w:r w:rsidR="00034625">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5120" w14:textId="6D455AD2" w:rsidR="00DA5563" w:rsidRDefault="00DA5563">
    <w:pPr>
      <w:pStyle w:val="Footer"/>
    </w:pPr>
    <w:r>
      <w:t>Student Worksheet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39A8F" w14:textId="33F44DF7" w:rsidR="00DA5563" w:rsidRDefault="00DA55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484811"/>
      <w:docPartObj>
        <w:docPartGallery w:val="Page Numbers (Bottom of Page)"/>
        <w:docPartUnique/>
      </w:docPartObj>
    </w:sdtPr>
    <w:sdtEndPr>
      <w:rPr>
        <w:noProof/>
      </w:rPr>
    </w:sdtEndPr>
    <w:sdtContent>
      <w:p w14:paraId="341CCFBA" w14:textId="2A2415DB" w:rsidR="00A50E41" w:rsidRDefault="00A50E41">
        <w:pPr>
          <w:pStyle w:val="Footer"/>
        </w:pPr>
        <w:r>
          <w:tab/>
        </w:r>
        <w: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D3371" w14:textId="77777777" w:rsidR="006E2DE8" w:rsidRDefault="006E2DE8" w:rsidP="006715E8">
      <w:pPr>
        <w:spacing w:after="0" w:line="240" w:lineRule="auto"/>
      </w:pPr>
      <w:r>
        <w:separator/>
      </w:r>
    </w:p>
  </w:footnote>
  <w:footnote w:type="continuationSeparator" w:id="0">
    <w:p w14:paraId="444DF0DA" w14:textId="77777777" w:rsidR="006E2DE8" w:rsidRDefault="006E2DE8" w:rsidP="006715E8">
      <w:pPr>
        <w:spacing w:after="0" w:line="240" w:lineRule="auto"/>
      </w:pPr>
      <w:r>
        <w:continuationSeparator/>
      </w:r>
    </w:p>
  </w:footnote>
  <w:footnote w:type="continuationNotice" w:id="1">
    <w:p w14:paraId="75022B1B" w14:textId="77777777" w:rsidR="006E2DE8" w:rsidRDefault="006E2D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77BA6833" w14:paraId="064646C7" w14:textId="77777777" w:rsidTr="25F70DB5">
      <w:trPr>
        <w:ins w:id="17" w:author="Mcnutt-Kaestner, Brooke Fulle" w:date="2020-01-21T08:17:00Z"/>
      </w:trPr>
      <w:tc>
        <w:tcPr>
          <w:tcW w:w="3600" w:type="dxa"/>
        </w:tcPr>
        <w:p w14:paraId="619D62B1" w14:textId="49016C5E" w:rsidR="77BA6833" w:rsidRDefault="77BA6833">
          <w:pPr>
            <w:pStyle w:val="Header"/>
            <w:ind w:left="-115"/>
            <w:rPr>
              <w:ins w:id="18" w:author="Mcnutt-Kaestner, Brooke Fulle" w:date="2020-01-21T08:17:00Z"/>
            </w:rPr>
            <w:pPrChange w:id="19" w:author="Brooke McNutt-Kaestner" w:date="2020-01-21T08:17:00Z">
              <w:pPr/>
            </w:pPrChange>
          </w:pPr>
        </w:p>
      </w:tc>
      <w:tc>
        <w:tcPr>
          <w:tcW w:w="3600" w:type="dxa"/>
        </w:tcPr>
        <w:p w14:paraId="430942B7" w14:textId="22A4E260" w:rsidR="77BA6833" w:rsidRDefault="77BA6833">
          <w:pPr>
            <w:pStyle w:val="Header"/>
            <w:jc w:val="center"/>
            <w:rPr>
              <w:ins w:id="20" w:author="Mcnutt-Kaestner, Brooke Fulle" w:date="2020-01-21T08:17:00Z"/>
            </w:rPr>
            <w:pPrChange w:id="21" w:author="Brooke McNutt-Kaestner" w:date="2020-01-21T08:17:00Z">
              <w:pPr/>
            </w:pPrChange>
          </w:pPr>
        </w:p>
      </w:tc>
      <w:tc>
        <w:tcPr>
          <w:tcW w:w="3600" w:type="dxa"/>
        </w:tcPr>
        <w:p w14:paraId="32E262D1" w14:textId="61C0A857" w:rsidR="77BA6833" w:rsidRDefault="77BA6833">
          <w:pPr>
            <w:pStyle w:val="Header"/>
            <w:ind w:right="-115"/>
            <w:jc w:val="right"/>
            <w:rPr>
              <w:ins w:id="22" w:author="Mcnutt-Kaestner, Brooke Fulle" w:date="2020-01-21T08:17:00Z"/>
            </w:rPr>
            <w:pPrChange w:id="23" w:author="Brooke McNutt-Kaestner" w:date="2020-01-21T08:17:00Z">
              <w:pPr/>
            </w:pPrChange>
          </w:pPr>
        </w:p>
      </w:tc>
    </w:tr>
  </w:tbl>
  <w:p w14:paraId="785F8964" w14:textId="4E5D3C3B" w:rsidR="77BA6833" w:rsidRDefault="77BA6833">
    <w:pPr>
      <w:pStyle w:val="Header"/>
      <w:pPrChange w:id="24" w:author="Mcnutt-Kaestner, Brooke Fulle" w:date="2020-01-21T08:17: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E1F1" w14:textId="4D5BD8AC" w:rsidR="001D1402" w:rsidRDefault="001D1402" w:rsidP="001D140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77BA6833" w14:paraId="4727357D" w14:textId="77777777" w:rsidTr="25F70DB5">
      <w:trPr>
        <w:ins w:id="75" w:author="Mcnutt-Kaestner, Brooke Fulle" w:date="2020-01-21T08:17:00Z"/>
      </w:trPr>
      <w:tc>
        <w:tcPr>
          <w:tcW w:w="3600" w:type="dxa"/>
        </w:tcPr>
        <w:p w14:paraId="4EDF137C" w14:textId="6E04D0D0" w:rsidR="77BA6833" w:rsidRDefault="77BA6833">
          <w:pPr>
            <w:pStyle w:val="Header"/>
            <w:ind w:left="-115"/>
            <w:rPr>
              <w:ins w:id="76" w:author="Mcnutt-Kaestner, Brooke Fulle" w:date="2020-01-21T08:17:00Z"/>
            </w:rPr>
            <w:pPrChange w:id="77" w:author="Brooke McNutt-Kaestner" w:date="2020-01-21T08:17:00Z">
              <w:pPr/>
            </w:pPrChange>
          </w:pPr>
        </w:p>
      </w:tc>
      <w:tc>
        <w:tcPr>
          <w:tcW w:w="3600" w:type="dxa"/>
        </w:tcPr>
        <w:p w14:paraId="2334F13E" w14:textId="03BA98E6" w:rsidR="77BA6833" w:rsidRDefault="77BA6833">
          <w:pPr>
            <w:pStyle w:val="Header"/>
            <w:jc w:val="center"/>
            <w:rPr>
              <w:ins w:id="78" w:author="Mcnutt-Kaestner, Brooke Fulle" w:date="2020-01-21T08:17:00Z"/>
            </w:rPr>
            <w:pPrChange w:id="79" w:author="Brooke McNutt-Kaestner" w:date="2020-01-21T08:17:00Z">
              <w:pPr/>
            </w:pPrChange>
          </w:pPr>
        </w:p>
      </w:tc>
      <w:tc>
        <w:tcPr>
          <w:tcW w:w="3600" w:type="dxa"/>
        </w:tcPr>
        <w:p w14:paraId="68CDDD92" w14:textId="5E94B029" w:rsidR="77BA6833" w:rsidRDefault="77BA6833">
          <w:pPr>
            <w:pStyle w:val="Header"/>
            <w:ind w:right="-115"/>
            <w:jc w:val="right"/>
            <w:rPr>
              <w:ins w:id="80" w:author="Mcnutt-Kaestner, Brooke Fulle" w:date="2020-01-21T08:17:00Z"/>
            </w:rPr>
            <w:pPrChange w:id="81" w:author="Brooke McNutt-Kaestner" w:date="2020-01-21T08:17:00Z">
              <w:pPr/>
            </w:pPrChange>
          </w:pPr>
        </w:p>
      </w:tc>
    </w:tr>
  </w:tbl>
  <w:p w14:paraId="467E78ED" w14:textId="6586A89B" w:rsidR="77BA6833" w:rsidRDefault="77BA6833">
    <w:pPr>
      <w:pStyle w:val="Header"/>
      <w:pPrChange w:id="82" w:author="Mcnutt-Kaestner, Brooke Fulle" w:date="2020-01-21T08:17:00Z">
        <w:pPr/>
      </w:pPrChan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77BA6833" w14:paraId="4E4B9D96" w14:textId="77777777" w:rsidTr="25F70DB5">
      <w:trPr>
        <w:ins w:id="111" w:author="Mcnutt-Kaestner, Brooke Fulle" w:date="2020-01-21T08:17:00Z"/>
      </w:trPr>
      <w:tc>
        <w:tcPr>
          <w:tcW w:w="3600" w:type="dxa"/>
        </w:tcPr>
        <w:p w14:paraId="7D8BC4A5" w14:textId="1CF6525F" w:rsidR="77BA6833" w:rsidRDefault="77BA6833">
          <w:pPr>
            <w:pStyle w:val="Header"/>
            <w:ind w:left="-115"/>
            <w:rPr>
              <w:ins w:id="112" w:author="Mcnutt-Kaestner, Brooke Fulle" w:date="2020-01-21T08:17:00Z"/>
            </w:rPr>
            <w:pPrChange w:id="113" w:author="Brooke McNutt-Kaestner" w:date="2020-01-21T08:17:00Z">
              <w:pPr/>
            </w:pPrChange>
          </w:pPr>
        </w:p>
      </w:tc>
      <w:tc>
        <w:tcPr>
          <w:tcW w:w="3600" w:type="dxa"/>
        </w:tcPr>
        <w:p w14:paraId="2DB0B0BC" w14:textId="00F4D184" w:rsidR="77BA6833" w:rsidRDefault="77BA6833">
          <w:pPr>
            <w:pStyle w:val="Header"/>
            <w:jc w:val="center"/>
            <w:rPr>
              <w:ins w:id="114" w:author="Mcnutt-Kaestner, Brooke Fulle" w:date="2020-01-21T08:17:00Z"/>
            </w:rPr>
            <w:pPrChange w:id="115" w:author="Brooke McNutt-Kaestner" w:date="2020-01-21T08:17:00Z">
              <w:pPr/>
            </w:pPrChange>
          </w:pPr>
        </w:p>
      </w:tc>
      <w:tc>
        <w:tcPr>
          <w:tcW w:w="3600" w:type="dxa"/>
        </w:tcPr>
        <w:p w14:paraId="6C51B7C7" w14:textId="0327B25A" w:rsidR="77BA6833" w:rsidRDefault="77BA6833">
          <w:pPr>
            <w:pStyle w:val="Header"/>
            <w:ind w:right="-115"/>
            <w:jc w:val="right"/>
            <w:rPr>
              <w:ins w:id="116" w:author="Mcnutt-Kaestner, Brooke Fulle" w:date="2020-01-21T08:17:00Z"/>
            </w:rPr>
            <w:pPrChange w:id="117" w:author="Brooke McNutt-Kaestner" w:date="2020-01-21T08:17:00Z">
              <w:pPr/>
            </w:pPrChange>
          </w:pPr>
        </w:p>
      </w:tc>
    </w:tr>
  </w:tbl>
  <w:p w14:paraId="1633C058" w14:textId="40CD1AE0" w:rsidR="77BA6833" w:rsidRDefault="77BA6833">
    <w:pPr>
      <w:pStyle w:val="Header"/>
      <w:pPrChange w:id="118" w:author="Mcnutt-Kaestner, Brooke Fulle" w:date="2020-01-21T08:17: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76B2"/>
    <w:multiLevelType w:val="hybridMultilevel"/>
    <w:tmpl w:val="9FFC26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C3FE7"/>
    <w:multiLevelType w:val="hybridMultilevel"/>
    <w:tmpl w:val="895AA562"/>
    <w:lvl w:ilvl="0" w:tplc="4904A002">
      <w:start w:val="1"/>
      <w:numFmt w:val="bullet"/>
      <w:lvlText w:val=""/>
      <w:lvlJc w:val="left"/>
      <w:pPr>
        <w:tabs>
          <w:tab w:val="num" w:pos="720"/>
        </w:tabs>
        <w:ind w:left="720" w:hanging="360"/>
      </w:pPr>
      <w:rPr>
        <w:rFonts w:ascii="Wingdings" w:hAnsi="Wingdings" w:hint="default"/>
      </w:rPr>
    </w:lvl>
    <w:lvl w:ilvl="1" w:tplc="0E621AD2" w:tentative="1">
      <w:start w:val="1"/>
      <w:numFmt w:val="bullet"/>
      <w:lvlText w:val=""/>
      <w:lvlJc w:val="left"/>
      <w:pPr>
        <w:tabs>
          <w:tab w:val="num" w:pos="1440"/>
        </w:tabs>
        <w:ind w:left="1440" w:hanging="360"/>
      </w:pPr>
      <w:rPr>
        <w:rFonts w:ascii="Wingdings" w:hAnsi="Wingdings" w:hint="default"/>
      </w:rPr>
    </w:lvl>
    <w:lvl w:ilvl="2" w:tplc="2AC64006" w:tentative="1">
      <w:start w:val="1"/>
      <w:numFmt w:val="bullet"/>
      <w:lvlText w:val=""/>
      <w:lvlJc w:val="left"/>
      <w:pPr>
        <w:tabs>
          <w:tab w:val="num" w:pos="2160"/>
        </w:tabs>
        <w:ind w:left="2160" w:hanging="360"/>
      </w:pPr>
      <w:rPr>
        <w:rFonts w:ascii="Wingdings" w:hAnsi="Wingdings" w:hint="default"/>
      </w:rPr>
    </w:lvl>
    <w:lvl w:ilvl="3" w:tplc="A03231C4" w:tentative="1">
      <w:start w:val="1"/>
      <w:numFmt w:val="bullet"/>
      <w:lvlText w:val=""/>
      <w:lvlJc w:val="left"/>
      <w:pPr>
        <w:tabs>
          <w:tab w:val="num" w:pos="2880"/>
        </w:tabs>
        <w:ind w:left="2880" w:hanging="360"/>
      </w:pPr>
      <w:rPr>
        <w:rFonts w:ascii="Wingdings" w:hAnsi="Wingdings" w:hint="default"/>
      </w:rPr>
    </w:lvl>
    <w:lvl w:ilvl="4" w:tplc="A9D03364" w:tentative="1">
      <w:start w:val="1"/>
      <w:numFmt w:val="bullet"/>
      <w:lvlText w:val=""/>
      <w:lvlJc w:val="left"/>
      <w:pPr>
        <w:tabs>
          <w:tab w:val="num" w:pos="3600"/>
        </w:tabs>
        <w:ind w:left="3600" w:hanging="360"/>
      </w:pPr>
      <w:rPr>
        <w:rFonts w:ascii="Wingdings" w:hAnsi="Wingdings" w:hint="default"/>
      </w:rPr>
    </w:lvl>
    <w:lvl w:ilvl="5" w:tplc="D6B8DF52" w:tentative="1">
      <w:start w:val="1"/>
      <w:numFmt w:val="bullet"/>
      <w:lvlText w:val=""/>
      <w:lvlJc w:val="left"/>
      <w:pPr>
        <w:tabs>
          <w:tab w:val="num" w:pos="4320"/>
        </w:tabs>
        <w:ind w:left="4320" w:hanging="360"/>
      </w:pPr>
      <w:rPr>
        <w:rFonts w:ascii="Wingdings" w:hAnsi="Wingdings" w:hint="default"/>
      </w:rPr>
    </w:lvl>
    <w:lvl w:ilvl="6" w:tplc="12384F08" w:tentative="1">
      <w:start w:val="1"/>
      <w:numFmt w:val="bullet"/>
      <w:lvlText w:val=""/>
      <w:lvlJc w:val="left"/>
      <w:pPr>
        <w:tabs>
          <w:tab w:val="num" w:pos="5040"/>
        </w:tabs>
        <w:ind w:left="5040" w:hanging="360"/>
      </w:pPr>
      <w:rPr>
        <w:rFonts w:ascii="Wingdings" w:hAnsi="Wingdings" w:hint="default"/>
      </w:rPr>
    </w:lvl>
    <w:lvl w:ilvl="7" w:tplc="6C2C762C" w:tentative="1">
      <w:start w:val="1"/>
      <w:numFmt w:val="bullet"/>
      <w:lvlText w:val=""/>
      <w:lvlJc w:val="left"/>
      <w:pPr>
        <w:tabs>
          <w:tab w:val="num" w:pos="5760"/>
        </w:tabs>
        <w:ind w:left="5760" w:hanging="360"/>
      </w:pPr>
      <w:rPr>
        <w:rFonts w:ascii="Wingdings" w:hAnsi="Wingdings" w:hint="default"/>
      </w:rPr>
    </w:lvl>
    <w:lvl w:ilvl="8" w:tplc="15107E9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EA0364"/>
    <w:multiLevelType w:val="hybridMultilevel"/>
    <w:tmpl w:val="7ABAC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512D7A"/>
    <w:multiLevelType w:val="hybridMultilevel"/>
    <w:tmpl w:val="1B422E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AA4EB1"/>
    <w:multiLevelType w:val="hybridMultilevel"/>
    <w:tmpl w:val="5DACF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0447FD"/>
    <w:multiLevelType w:val="hybridMultilevel"/>
    <w:tmpl w:val="E5B6306A"/>
    <w:lvl w:ilvl="0" w:tplc="844CB85A">
      <w:numFmt w:val="bullet"/>
      <w:lvlText w:val=""/>
      <w:lvlJc w:val="left"/>
      <w:pPr>
        <w:ind w:left="720" w:hanging="360"/>
      </w:pPr>
      <w:rPr>
        <w:rFonts w:ascii="Symbol" w:eastAsiaTheme="minorHAnsi" w:hAnsi="Symbol" w:cstheme="minorBidi"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F0262A"/>
    <w:multiLevelType w:val="hybridMultilevel"/>
    <w:tmpl w:val="C666B412"/>
    <w:lvl w:ilvl="0" w:tplc="EFFE8818">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280771"/>
    <w:multiLevelType w:val="hybridMultilevel"/>
    <w:tmpl w:val="608EB182"/>
    <w:lvl w:ilvl="0" w:tplc="79486022">
      <w:start w:val="1"/>
      <w:numFmt w:val="bullet"/>
      <w:lvlText w:val=""/>
      <w:lvlJc w:val="left"/>
      <w:pPr>
        <w:ind w:left="720" w:hanging="360"/>
      </w:pPr>
      <w:rPr>
        <w:rFonts w:ascii="Symbol" w:hAnsi="Symbol" w:hint="default"/>
      </w:rPr>
    </w:lvl>
    <w:lvl w:ilvl="1" w:tplc="7124F4A2">
      <w:start w:val="1"/>
      <w:numFmt w:val="bullet"/>
      <w:lvlText w:val="o"/>
      <w:lvlJc w:val="left"/>
      <w:pPr>
        <w:ind w:left="1440" w:hanging="360"/>
      </w:pPr>
      <w:rPr>
        <w:rFonts w:ascii="Courier New" w:hAnsi="Courier New" w:hint="default"/>
      </w:rPr>
    </w:lvl>
    <w:lvl w:ilvl="2" w:tplc="B464DFC2">
      <w:start w:val="1"/>
      <w:numFmt w:val="bullet"/>
      <w:lvlText w:val=""/>
      <w:lvlJc w:val="left"/>
      <w:pPr>
        <w:ind w:left="2160" w:hanging="360"/>
      </w:pPr>
      <w:rPr>
        <w:rFonts w:ascii="Wingdings" w:hAnsi="Wingdings" w:hint="default"/>
      </w:rPr>
    </w:lvl>
    <w:lvl w:ilvl="3" w:tplc="D9DA13E8">
      <w:start w:val="1"/>
      <w:numFmt w:val="bullet"/>
      <w:lvlText w:val=""/>
      <w:lvlJc w:val="left"/>
      <w:pPr>
        <w:ind w:left="2880" w:hanging="360"/>
      </w:pPr>
      <w:rPr>
        <w:rFonts w:ascii="Symbol" w:hAnsi="Symbol" w:hint="default"/>
      </w:rPr>
    </w:lvl>
    <w:lvl w:ilvl="4" w:tplc="308CC3F8">
      <w:start w:val="1"/>
      <w:numFmt w:val="bullet"/>
      <w:lvlText w:val="o"/>
      <w:lvlJc w:val="left"/>
      <w:pPr>
        <w:ind w:left="3600" w:hanging="360"/>
      </w:pPr>
      <w:rPr>
        <w:rFonts w:ascii="Courier New" w:hAnsi="Courier New" w:hint="default"/>
      </w:rPr>
    </w:lvl>
    <w:lvl w:ilvl="5" w:tplc="9C0E3754">
      <w:start w:val="1"/>
      <w:numFmt w:val="bullet"/>
      <w:lvlText w:val=""/>
      <w:lvlJc w:val="left"/>
      <w:pPr>
        <w:ind w:left="4320" w:hanging="360"/>
      </w:pPr>
      <w:rPr>
        <w:rFonts w:ascii="Wingdings" w:hAnsi="Wingdings" w:hint="default"/>
      </w:rPr>
    </w:lvl>
    <w:lvl w:ilvl="6" w:tplc="E7183218">
      <w:start w:val="1"/>
      <w:numFmt w:val="bullet"/>
      <w:lvlText w:val=""/>
      <w:lvlJc w:val="left"/>
      <w:pPr>
        <w:ind w:left="5040" w:hanging="360"/>
      </w:pPr>
      <w:rPr>
        <w:rFonts w:ascii="Symbol" w:hAnsi="Symbol" w:hint="default"/>
      </w:rPr>
    </w:lvl>
    <w:lvl w:ilvl="7" w:tplc="155E0BD0">
      <w:start w:val="1"/>
      <w:numFmt w:val="bullet"/>
      <w:lvlText w:val="o"/>
      <w:lvlJc w:val="left"/>
      <w:pPr>
        <w:ind w:left="5760" w:hanging="360"/>
      </w:pPr>
      <w:rPr>
        <w:rFonts w:ascii="Courier New" w:hAnsi="Courier New" w:hint="default"/>
      </w:rPr>
    </w:lvl>
    <w:lvl w:ilvl="8" w:tplc="6B4824B6">
      <w:start w:val="1"/>
      <w:numFmt w:val="bullet"/>
      <w:lvlText w:val=""/>
      <w:lvlJc w:val="left"/>
      <w:pPr>
        <w:ind w:left="6480" w:hanging="360"/>
      </w:pPr>
      <w:rPr>
        <w:rFonts w:ascii="Wingdings" w:hAnsi="Wingdings" w:hint="default"/>
      </w:rPr>
    </w:lvl>
  </w:abstractNum>
  <w:abstractNum w:abstractNumId="8" w15:restartNumberingAfterBreak="0">
    <w:nsid w:val="60706589"/>
    <w:multiLevelType w:val="multilevel"/>
    <w:tmpl w:val="275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570DF4"/>
    <w:multiLevelType w:val="hybridMultilevel"/>
    <w:tmpl w:val="1F984B96"/>
    <w:lvl w:ilvl="0" w:tplc="6302D6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5526CE"/>
    <w:multiLevelType w:val="hybridMultilevel"/>
    <w:tmpl w:val="5844A3A8"/>
    <w:lvl w:ilvl="0" w:tplc="A92690C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6"/>
  </w:num>
  <w:num w:numId="5">
    <w:abstractNumId w:val="0"/>
  </w:num>
  <w:num w:numId="6">
    <w:abstractNumId w:val="2"/>
  </w:num>
  <w:num w:numId="7">
    <w:abstractNumId w:val="5"/>
  </w:num>
  <w:num w:numId="8">
    <w:abstractNumId w:val="9"/>
  </w:num>
  <w:num w:numId="9">
    <w:abstractNumId w:val="10"/>
  </w:num>
  <w:num w:numId="10">
    <w:abstractNumId w:val="4"/>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ep, Dustin Sydney">
    <w15:presenceInfo w15:providerId="None" w15:userId="Diep, Dustin Sydney"/>
  </w15:person>
  <w15:person w15:author="Brooke McNutt-Kaestner">
    <w15:presenceInfo w15:providerId="Windows Live" w15:userId="bcec2d1d07efac7b"/>
  </w15:person>
  <w15:person w15:author="Mcnutt-Kaestner, Brooke Fulle">
    <w15:presenceInfo w15:providerId="AD" w15:userId="S::mcnuttkb@oregonstate.edu::951ba2e3-91c0-4541-98f6-2a9295b0da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5E8"/>
    <w:rsid w:val="00002BDD"/>
    <w:rsid w:val="00034625"/>
    <w:rsid w:val="000347E0"/>
    <w:rsid w:val="000366BF"/>
    <w:rsid w:val="000750F0"/>
    <w:rsid w:val="000A38E0"/>
    <w:rsid w:val="000C0FFD"/>
    <w:rsid w:val="000C333D"/>
    <w:rsid w:val="000C5BFF"/>
    <w:rsid w:val="000E1D83"/>
    <w:rsid w:val="000E4A6F"/>
    <w:rsid w:val="00102030"/>
    <w:rsid w:val="00105386"/>
    <w:rsid w:val="001245E0"/>
    <w:rsid w:val="0012653A"/>
    <w:rsid w:val="00133F0F"/>
    <w:rsid w:val="001374D7"/>
    <w:rsid w:val="001943DF"/>
    <w:rsid w:val="001A4198"/>
    <w:rsid w:val="001D1402"/>
    <w:rsid w:val="001E1EE2"/>
    <w:rsid w:val="00227131"/>
    <w:rsid w:val="002A1393"/>
    <w:rsid w:val="002C2DD3"/>
    <w:rsid w:val="003438CB"/>
    <w:rsid w:val="00377129"/>
    <w:rsid w:val="00396756"/>
    <w:rsid w:val="003D2C44"/>
    <w:rsid w:val="003D3672"/>
    <w:rsid w:val="00400861"/>
    <w:rsid w:val="004121C9"/>
    <w:rsid w:val="0042190D"/>
    <w:rsid w:val="00442586"/>
    <w:rsid w:val="00454868"/>
    <w:rsid w:val="00461AD3"/>
    <w:rsid w:val="00490191"/>
    <w:rsid w:val="004D4E97"/>
    <w:rsid w:val="004E009D"/>
    <w:rsid w:val="005435C2"/>
    <w:rsid w:val="0055093E"/>
    <w:rsid w:val="00587A38"/>
    <w:rsid w:val="005C2DE1"/>
    <w:rsid w:val="005D640C"/>
    <w:rsid w:val="005F0BA3"/>
    <w:rsid w:val="0061789F"/>
    <w:rsid w:val="006309EE"/>
    <w:rsid w:val="0065728E"/>
    <w:rsid w:val="006715E8"/>
    <w:rsid w:val="0069122F"/>
    <w:rsid w:val="00692AB5"/>
    <w:rsid w:val="006C6A23"/>
    <w:rsid w:val="006E2DE8"/>
    <w:rsid w:val="00704F6D"/>
    <w:rsid w:val="00714CA1"/>
    <w:rsid w:val="007543A1"/>
    <w:rsid w:val="00780318"/>
    <w:rsid w:val="00782A14"/>
    <w:rsid w:val="00785CD2"/>
    <w:rsid w:val="00795F47"/>
    <w:rsid w:val="007B153E"/>
    <w:rsid w:val="008353E3"/>
    <w:rsid w:val="00850A16"/>
    <w:rsid w:val="00896A91"/>
    <w:rsid w:val="008C5624"/>
    <w:rsid w:val="008D3A7A"/>
    <w:rsid w:val="0090258B"/>
    <w:rsid w:val="009073C3"/>
    <w:rsid w:val="009451D6"/>
    <w:rsid w:val="00971A8B"/>
    <w:rsid w:val="00977358"/>
    <w:rsid w:val="00983BE6"/>
    <w:rsid w:val="009A7D7F"/>
    <w:rsid w:val="009B1755"/>
    <w:rsid w:val="009B530A"/>
    <w:rsid w:val="009D7D60"/>
    <w:rsid w:val="009E7A07"/>
    <w:rsid w:val="009F3CE7"/>
    <w:rsid w:val="009F41DA"/>
    <w:rsid w:val="00A04659"/>
    <w:rsid w:val="00A1522D"/>
    <w:rsid w:val="00A50E41"/>
    <w:rsid w:val="00A722A8"/>
    <w:rsid w:val="00A75CC0"/>
    <w:rsid w:val="00A828CC"/>
    <w:rsid w:val="00A951FB"/>
    <w:rsid w:val="00AA7614"/>
    <w:rsid w:val="00AB5355"/>
    <w:rsid w:val="00AC10F9"/>
    <w:rsid w:val="00B03298"/>
    <w:rsid w:val="00B21579"/>
    <w:rsid w:val="00B36403"/>
    <w:rsid w:val="00B411A4"/>
    <w:rsid w:val="00B4209D"/>
    <w:rsid w:val="00B51E15"/>
    <w:rsid w:val="00B9768C"/>
    <w:rsid w:val="00BC124F"/>
    <w:rsid w:val="00BE41C7"/>
    <w:rsid w:val="00BE4CF3"/>
    <w:rsid w:val="00C1448F"/>
    <w:rsid w:val="00C25E79"/>
    <w:rsid w:val="00C27BC8"/>
    <w:rsid w:val="00C30BEB"/>
    <w:rsid w:val="00C46C81"/>
    <w:rsid w:val="00C92524"/>
    <w:rsid w:val="00CA1CAD"/>
    <w:rsid w:val="00CA70C8"/>
    <w:rsid w:val="00CE477B"/>
    <w:rsid w:val="00D120AE"/>
    <w:rsid w:val="00D419BD"/>
    <w:rsid w:val="00D62CCB"/>
    <w:rsid w:val="00DA5563"/>
    <w:rsid w:val="00E06179"/>
    <w:rsid w:val="00E15084"/>
    <w:rsid w:val="00E37CCE"/>
    <w:rsid w:val="00E62A42"/>
    <w:rsid w:val="00E64620"/>
    <w:rsid w:val="00E84CC5"/>
    <w:rsid w:val="00EB2F1B"/>
    <w:rsid w:val="00EB4AAE"/>
    <w:rsid w:val="00EC42F1"/>
    <w:rsid w:val="00EE1C68"/>
    <w:rsid w:val="00F13554"/>
    <w:rsid w:val="00F90C56"/>
    <w:rsid w:val="00FA4A6B"/>
    <w:rsid w:val="00FB49A2"/>
    <w:rsid w:val="00FC2DFE"/>
    <w:rsid w:val="00FD2705"/>
    <w:rsid w:val="00FD2A19"/>
    <w:rsid w:val="00FE75BF"/>
    <w:rsid w:val="012F7A1F"/>
    <w:rsid w:val="03246473"/>
    <w:rsid w:val="0AB7BEED"/>
    <w:rsid w:val="0ABC1CEE"/>
    <w:rsid w:val="0D3637AA"/>
    <w:rsid w:val="1490ECD5"/>
    <w:rsid w:val="14C432BB"/>
    <w:rsid w:val="1776E137"/>
    <w:rsid w:val="1973F1AB"/>
    <w:rsid w:val="1A8594C6"/>
    <w:rsid w:val="1B36F390"/>
    <w:rsid w:val="1BD451F8"/>
    <w:rsid w:val="1E127EF9"/>
    <w:rsid w:val="22187AB6"/>
    <w:rsid w:val="23D63F4E"/>
    <w:rsid w:val="25F70DB5"/>
    <w:rsid w:val="2DABA6F3"/>
    <w:rsid w:val="2DAD1981"/>
    <w:rsid w:val="321A7085"/>
    <w:rsid w:val="3306A453"/>
    <w:rsid w:val="37414126"/>
    <w:rsid w:val="3A498855"/>
    <w:rsid w:val="3C3923B8"/>
    <w:rsid w:val="439FFD84"/>
    <w:rsid w:val="44536009"/>
    <w:rsid w:val="44DFAFBA"/>
    <w:rsid w:val="4C2CBC5C"/>
    <w:rsid w:val="4C908A7F"/>
    <w:rsid w:val="4F832027"/>
    <w:rsid w:val="4FEDF659"/>
    <w:rsid w:val="50B2E44F"/>
    <w:rsid w:val="51C5BA01"/>
    <w:rsid w:val="5582760C"/>
    <w:rsid w:val="572A1AB1"/>
    <w:rsid w:val="572AD9FE"/>
    <w:rsid w:val="59C64984"/>
    <w:rsid w:val="5DB09F6C"/>
    <w:rsid w:val="615DB823"/>
    <w:rsid w:val="61610D61"/>
    <w:rsid w:val="625AEEC6"/>
    <w:rsid w:val="6261A23B"/>
    <w:rsid w:val="66528488"/>
    <w:rsid w:val="685CE21E"/>
    <w:rsid w:val="6B65777E"/>
    <w:rsid w:val="6C9C1DF8"/>
    <w:rsid w:val="6CA51A6C"/>
    <w:rsid w:val="6ED01C60"/>
    <w:rsid w:val="71AC3701"/>
    <w:rsid w:val="71E91B60"/>
    <w:rsid w:val="7386B359"/>
    <w:rsid w:val="74B63B29"/>
    <w:rsid w:val="74E5A33E"/>
    <w:rsid w:val="74F81AC4"/>
    <w:rsid w:val="750ED92D"/>
    <w:rsid w:val="762CB140"/>
    <w:rsid w:val="77BA6833"/>
    <w:rsid w:val="7A72BC10"/>
    <w:rsid w:val="7DD0D3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4614B4"/>
  <w15:chartTrackingRefBased/>
  <w15:docId w15:val="{719C0CE8-9DC4-40A3-8D2C-43207318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DE1"/>
    <w:pPr>
      <w:keepNext/>
      <w:keepLines/>
      <w:spacing w:before="240" w:after="0"/>
      <w:outlineLvl w:val="0"/>
    </w:pPr>
    <w:rPr>
      <w:rFonts w:asciiTheme="majorHAnsi" w:eastAsiaTheme="majorEastAsia" w:hAnsiTheme="majorHAnsi" w:cstheme="majorBidi"/>
      <w:color w:val="DC4405" w:themeColor="text2"/>
      <w:sz w:val="32"/>
      <w:szCs w:val="32"/>
    </w:rPr>
  </w:style>
  <w:style w:type="paragraph" w:styleId="Heading2">
    <w:name w:val="heading 2"/>
    <w:basedOn w:val="Normal"/>
    <w:next w:val="Normal"/>
    <w:link w:val="Heading2Char"/>
    <w:uiPriority w:val="9"/>
    <w:unhideWhenUsed/>
    <w:qFormat/>
    <w:rsid w:val="001D1402"/>
    <w:pPr>
      <w:keepNext/>
      <w:keepLines/>
      <w:spacing w:before="40" w:after="0"/>
      <w:outlineLvl w:val="1"/>
    </w:pPr>
    <w:rPr>
      <w:rFonts w:asciiTheme="majorHAnsi" w:eastAsiaTheme="majorEastAsia" w:hAnsiTheme="majorHAnsi" w:cstheme="majorBidi"/>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DE1"/>
    <w:rPr>
      <w:rFonts w:asciiTheme="majorHAnsi" w:eastAsiaTheme="majorEastAsia" w:hAnsiTheme="majorHAnsi" w:cstheme="majorBidi"/>
      <w:color w:val="DC4405" w:themeColor="text2"/>
      <w:sz w:val="32"/>
      <w:szCs w:val="32"/>
    </w:rPr>
  </w:style>
  <w:style w:type="paragraph" w:styleId="Title">
    <w:name w:val="Title"/>
    <w:basedOn w:val="Normal"/>
    <w:next w:val="Normal"/>
    <w:link w:val="TitleChar"/>
    <w:uiPriority w:val="10"/>
    <w:qFormat/>
    <w:rsid w:val="001D1402"/>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40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7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5E8"/>
  </w:style>
  <w:style w:type="paragraph" w:styleId="Footer">
    <w:name w:val="footer"/>
    <w:basedOn w:val="Normal"/>
    <w:link w:val="FooterChar"/>
    <w:uiPriority w:val="99"/>
    <w:unhideWhenUsed/>
    <w:rsid w:val="0067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5E8"/>
  </w:style>
  <w:style w:type="paragraph" w:styleId="BalloonText">
    <w:name w:val="Balloon Text"/>
    <w:basedOn w:val="Normal"/>
    <w:link w:val="BalloonTextChar"/>
    <w:uiPriority w:val="99"/>
    <w:semiHidden/>
    <w:unhideWhenUsed/>
    <w:rsid w:val="00671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5E8"/>
    <w:rPr>
      <w:rFonts w:ascii="Segoe UI" w:hAnsi="Segoe UI" w:cs="Segoe UI"/>
      <w:sz w:val="18"/>
      <w:szCs w:val="18"/>
    </w:rPr>
  </w:style>
  <w:style w:type="character" w:customStyle="1" w:styleId="Heading2Char">
    <w:name w:val="Heading 2 Char"/>
    <w:basedOn w:val="DefaultParagraphFont"/>
    <w:link w:val="Heading2"/>
    <w:uiPriority w:val="9"/>
    <w:rsid w:val="001D1402"/>
    <w:rPr>
      <w:rFonts w:asciiTheme="majorHAnsi" w:eastAsiaTheme="majorEastAsia" w:hAnsiTheme="majorHAnsi" w:cstheme="majorBidi"/>
      <w:color w:val="000000" w:themeColor="text1"/>
      <w:sz w:val="26"/>
      <w:szCs w:val="26"/>
    </w:rPr>
  </w:style>
  <w:style w:type="paragraph" w:styleId="NoSpacing">
    <w:name w:val="No Spacing"/>
    <w:link w:val="NoSpacingChar"/>
    <w:uiPriority w:val="1"/>
    <w:qFormat/>
    <w:rsid w:val="001D1402"/>
    <w:pPr>
      <w:spacing w:after="0" w:line="240" w:lineRule="auto"/>
    </w:pPr>
    <w:rPr>
      <w:rFonts w:eastAsiaTheme="minorEastAsia"/>
    </w:rPr>
  </w:style>
  <w:style w:type="character" w:customStyle="1" w:styleId="NoSpacingChar">
    <w:name w:val="No Spacing Char"/>
    <w:basedOn w:val="DefaultParagraphFont"/>
    <w:link w:val="NoSpacing"/>
    <w:uiPriority w:val="1"/>
    <w:rsid w:val="001D1402"/>
    <w:rPr>
      <w:rFonts w:eastAsiaTheme="minorEastAsia"/>
    </w:rPr>
  </w:style>
  <w:style w:type="paragraph" w:styleId="Subtitle">
    <w:name w:val="Subtitle"/>
    <w:basedOn w:val="Normal"/>
    <w:next w:val="Normal"/>
    <w:link w:val="SubtitleChar"/>
    <w:uiPriority w:val="11"/>
    <w:qFormat/>
    <w:rsid w:val="001D140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D1402"/>
    <w:rPr>
      <w:rFonts w:eastAsiaTheme="minorEastAsia"/>
      <w:color w:val="5A5A5A" w:themeColor="text1" w:themeTint="A5"/>
      <w:spacing w:val="15"/>
    </w:rPr>
  </w:style>
  <w:style w:type="paragraph" w:styleId="ListParagraph">
    <w:name w:val="List Paragraph"/>
    <w:basedOn w:val="Normal"/>
    <w:uiPriority w:val="34"/>
    <w:qFormat/>
    <w:rsid w:val="001D1402"/>
    <w:pPr>
      <w:numPr>
        <w:numId w:val="4"/>
      </w:numPr>
      <w:contextualSpacing/>
    </w:pPr>
  </w:style>
  <w:style w:type="character" w:styleId="CommentReference">
    <w:name w:val="annotation reference"/>
    <w:basedOn w:val="DefaultParagraphFont"/>
    <w:uiPriority w:val="99"/>
    <w:semiHidden/>
    <w:unhideWhenUsed/>
    <w:rsid w:val="007543A1"/>
    <w:rPr>
      <w:sz w:val="16"/>
      <w:szCs w:val="16"/>
    </w:rPr>
  </w:style>
  <w:style w:type="paragraph" w:styleId="CommentText">
    <w:name w:val="annotation text"/>
    <w:basedOn w:val="Normal"/>
    <w:link w:val="CommentTextChar"/>
    <w:uiPriority w:val="99"/>
    <w:semiHidden/>
    <w:unhideWhenUsed/>
    <w:rsid w:val="007543A1"/>
    <w:pPr>
      <w:spacing w:line="240" w:lineRule="auto"/>
    </w:pPr>
    <w:rPr>
      <w:sz w:val="20"/>
      <w:szCs w:val="20"/>
    </w:rPr>
  </w:style>
  <w:style w:type="character" w:customStyle="1" w:styleId="CommentTextChar">
    <w:name w:val="Comment Text Char"/>
    <w:basedOn w:val="DefaultParagraphFont"/>
    <w:link w:val="CommentText"/>
    <w:uiPriority w:val="99"/>
    <w:semiHidden/>
    <w:rsid w:val="007543A1"/>
    <w:rPr>
      <w:sz w:val="20"/>
      <w:szCs w:val="20"/>
    </w:rPr>
  </w:style>
  <w:style w:type="paragraph" w:styleId="CommentSubject">
    <w:name w:val="annotation subject"/>
    <w:basedOn w:val="CommentText"/>
    <w:next w:val="CommentText"/>
    <w:link w:val="CommentSubjectChar"/>
    <w:uiPriority w:val="99"/>
    <w:semiHidden/>
    <w:unhideWhenUsed/>
    <w:rsid w:val="007543A1"/>
    <w:rPr>
      <w:b/>
      <w:bCs/>
    </w:rPr>
  </w:style>
  <w:style w:type="character" w:customStyle="1" w:styleId="CommentSubjectChar">
    <w:name w:val="Comment Subject Char"/>
    <w:basedOn w:val="CommentTextChar"/>
    <w:link w:val="CommentSubject"/>
    <w:uiPriority w:val="99"/>
    <w:semiHidden/>
    <w:rsid w:val="007543A1"/>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FA4A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A4A6B"/>
  </w:style>
  <w:style w:type="character" w:customStyle="1" w:styleId="contextualspellingandgrammarerror">
    <w:name w:val="contextualspellingandgrammarerror"/>
    <w:basedOn w:val="DefaultParagraphFont"/>
    <w:rsid w:val="00FA4A6B"/>
  </w:style>
  <w:style w:type="character" w:customStyle="1" w:styleId="eop">
    <w:name w:val="eop"/>
    <w:basedOn w:val="DefaultParagraphFont"/>
    <w:rsid w:val="00FA4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546990">
      <w:bodyDiv w:val="1"/>
      <w:marLeft w:val="0"/>
      <w:marRight w:val="0"/>
      <w:marTop w:val="0"/>
      <w:marBottom w:val="0"/>
      <w:divBdr>
        <w:top w:val="none" w:sz="0" w:space="0" w:color="auto"/>
        <w:left w:val="none" w:sz="0" w:space="0" w:color="auto"/>
        <w:bottom w:val="none" w:sz="0" w:space="0" w:color="auto"/>
        <w:right w:val="none" w:sz="0" w:space="0" w:color="auto"/>
      </w:divBdr>
      <w:divsChild>
        <w:div w:id="1256749173">
          <w:marLeft w:val="547"/>
          <w:marRight w:val="0"/>
          <w:marTop w:val="154"/>
          <w:marBottom w:val="0"/>
          <w:divBdr>
            <w:top w:val="none" w:sz="0" w:space="0" w:color="auto"/>
            <w:left w:val="none" w:sz="0" w:space="0" w:color="auto"/>
            <w:bottom w:val="none" w:sz="0" w:space="0" w:color="auto"/>
            <w:right w:val="none" w:sz="0" w:space="0" w:color="auto"/>
          </w:divBdr>
        </w:div>
        <w:div w:id="1510949848">
          <w:marLeft w:val="547"/>
          <w:marRight w:val="0"/>
          <w:marTop w:val="154"/>
          <w:marBottom w:val="0"/>
          <w:divBdr>
            <w:top w:val="none" w:sz="0" w:space="0" w:color="auto"/>
            <w:left w:val="none" w:sz="0" w:space="0" w:color="auto"/>
            <w:bottom w:val="none" w:sz="0" w:space="0" w:color="auto"/>
            <w:right w:val="none" w:sz="0" w:space="0" w:color="auto"/>
          </w:divBdr>
        </w:div>
        <w:div w:id="1612973216">
          <w:marLeft w:val="547"/>
          <w:marRight w:val="0"/>
          <w:marTop w:val="154"/>
          <w:marBottom w:val="0"/>
          <w:divBdr>
            <w:top w:val="none" w:sz="0" w:space="0" w:color="auto"/>
            <w:left w:val="none" w:sz="0" w:space="0" w:color="auto"/>
            <w:bottom w:val="none" w:sz="0" w:space="0" w:color="auto"/>
            <w:right w:val="none" w:sz="0" w:space="0" w:color="auto"/>
          </w:divBdr>
        </w:div>
      </w:divsChild>
    </w:div>
    <w:div w:id="2069571666">
      <w:bodyDiv w:val="1"/>
      <w:marLeft w:val="0"/>
      <w:marRight w:val="0"/>
      <w:marTop w:val="0"/>
      <w:marBottom w:val="0"/>
      <w:divBdr>
        <w:top w:val="none" w:sz="0" w:space="0" w:color="auto"/>
        <w:left w:val="none" w:sz="0" w:space="0" w:color="auto"/>
        <w:bottom w:val="none" w:sz="0" w:space="0" w:color="auto"/>
        <w:right w:val="none" w:sz="0" w:space="0" w:color="auto"/>
      </w:divBdr>
      <w:divsChild>
        <w:div w:id="180434500">
          <w:marLeft w:val="0"/>
          <w:marRight w:val="0"/>
          <w:marTop w:val="0"/>
          <w:marBottom w:val="0"/>
          <w:divBdr>
            <w:top w:val="none" w:sz="0" w:space="0" w:color="auto"/>
            <w:left w:val="none" w:sz="0" w:space="0" w:color="auto"/>
            <w:bottom w:val="none" w:sz="0" w:space="0" w:color="auto"/>
            <w:right w:val="none" w:sz="0" w:space="0" w:color="auto"/>
          </w:divBdr>
          <w:divsChild>
            <w:div w:id="1572884703">
              <w:marLeft w:val="0"/>
              <w:marRight w:val="0"/>
              <w:marTop w:val="0"/>
              <w:marBottom w:val="0"/>
              <w:divBdr>
                <w:top w:val="none" w:sz="0" w:space="0" w:color="auto"/>
                <w:left w:val="none" w:sz="0" w:space="0" w:color="auto"/>
                <w:bottom w:val="none" w:sz="0" w:space="0" w:color="auto"/>
                <w:right w:val="none" w:sz="0" w:space="0" w:color="auto"/>
              </w:divBdr>
            </w:div>
            <w:div w:id="2020152207">
              <w:marLeft w:val="0"/>
              <w:marRight w:val="0"/>
              <w:marTop w:val="0"/>
              <w:marBottom w:val="0"/>
              <w:divBdr>
                <w:top w:val="none" w:sz="0" w:space="0" w:color="auto"/>
                <w:left w:val="none" w:sz="0" w:space="0" w:color="auto"/>
                <w:bottom w:val="none" w:sz="0" w:space="0" w:color="auto"/>
                <w:right w:val="none" w:sz="0" w:space="0" w:color="auto"/>
              </w:divBdr>
            </w:div>
          </w:divsChild>
        </w:div>
        <w:div w:id="444271929">
          <w:marLeft w:val="0"/>
          <w:marRight w:val="0"/>
          <w:marTop w:val="0"/>
          <w:marBottom w:val="0"/>
          <w:divBdr>
            <w:top w:val="none" w:sz="0" w:space="0" w:color="auto"/>
            <w:left w:val="none" w:sz="0" w:space="0" w:color="auto"/>
            <w:bottom w:val="none" w:sz="0" w:space="0" w:color="auto"/>
            <w:right w:val="none" w:sz="0" w:space="0" w:color="auto"/>
          </w:divBdr>
        </w:div>
        <w:div w:id="1471703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3.png"/><Relationship Id="rId27" Type="http://schemas.microsoft.com/office/2011/relationships/people" Target="people.xml"/></Relationships>
</file>

<file path=word/theme/theme1.xml><?xml version="1.0" encoding="utf-8"?>
<a:theme xmlns:a="http://schemas.openxmlformats.org/drawingml/2006/main" name="Office Theme">
  <a:themeElements>
    <a:clrScheme name="OSU">
      <a:dk1>
        <a:sysClr val="windowText" lastClr="000000"/>
      </a:dk1>
      <a:lt1>
        <a:sysClr val="window" lastClr="FFFFFF"/>
      </a:lt1>
      <a:dk2>
        <a:srgbClr val="DC4405"/>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SU">
      <a:majorFont>
        <a:latin typeface="Impact"/>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D5347C0DF17A489215C7DF57263638" ma:contentTypeVersion="15" ma:contentTypeDescription="Create a new document." ma:contentTypeScope="" ma:versionID="39f2c903bbc5e418a6cd9f42a2ffe70e">
  <xsd:schema xmlns:xsd="http://www.w3.org/2001/XMLSchema" xmlns:xs="http://www.w3.org/2001/XMLSchema" xmlns:p="http://schemas.microsoft.com/office/2006/metadata/properties" xmlns:ns3="c949d438-bf8a-4b14-a4f9-333d2d18134d" xmlns:ns4="e27bb1c4-a3a6-496b-b1ae-c86a51c29f98" targetNamespace="http://schemas.microsoft.com/office/2006/metadata/properties" ma:root="true" ma:fieldsID="eca64354e112a6d1d0adf3de8c7e4267" ns3:_="" ns4:_="">
    <xsd:import namespace="c949d438-bf8a-4b14-a4f9-333d2d18134d"/>
    <xsd:import namespace="e27bb1c4-a3a6-496b-b1ae-c86a51c29f9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d438-bf8a-4b14-a4f9-333d2d1813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27bb1c4-a3a6-496b-b1ae-c86a51c29f9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22AC2-2EE5-4CF1-8E95-B454ED04C277}">
  <ds:schemaRefs>
    <ds:schemaRef ds:uri="http://schemas.microsoft.com/sharepoint/v3/contenttype/forms"/>
  </ds:schemaRefs>
</ds:datastoreItem>
</file>

<file path=customXml/itemProps2.xml><?xml version="1.0" encoding="utf-8"?>
<ds:datastoreItem xmlns:ds="http://schemas.openxmlformats.org/officeDocument/2006/customXml" ds:itemID="{9FA5ED19-0F12-41B7-808C-78352A2D53CC}">
  <ds:schemaRef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c949d438-bf8a-4b14-a4f9-333d2d18134d"/>
    <ds:schemaRef ds:uri="http://schemas.microsoft.com/office/infopath/2007/PartnerControls"/>
    <ds:schemaRef ds:uri="e27bb1c4-a3a6-496b-b1ae-c86a51c29f98"/>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88583D2-C09D-437F-8970-FE6E6DC80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d438-bf8a-4b14-a4f9-333d2d18134d"/>
    <ds:schemaRef ds:uri="e27bb1c4-a3a6-496b-b1ae-c86a51c2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D6040-493C-48C0-9634-F1FF32BE0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971</Words>
  <Characters>5535</Characters>
  <Application>Microsoft Office Word</Application>
  <DocSecurity>0</DocSecurity>
  <Lines>46</Lines>
  <Paragraphs>12</Paragraphs>
  <ScaleCrop>false</ScaleCrop>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Murphy</dc:creator>
  <cp:keywords/>
  <dc:description/>
  <cp:lastModifiedBy>Larson, Joshua James</cp:lastModifiedBy>
  <cp:revision>21</cp:revision>
  <dcterms:created xsi:type="dcterms:W3CDTF">2020-02-05T00:54:00Z</dcterms:created>
  <dcterms:modified xsi:type="dcterms:W3CDTF">2020-03-03T06:32:00Z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0x0101003ED5347C0DF17A489215C7DF57263638</vt:lpwstr>
  </property>
</Properties>
</file>