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3C744C" w14:textId="77777777" w:rsidR="000444E1" w:rsidRPr="00CE7E02" w:rsidRDefault="000444E1" w:rsidP="00CE7E02">
      <w:pPr>
        <w:rPr>
          <w:b/>
        </w:rPr>
      </w:pPr>
      <w:r w:rsidRPr="00CE7E02">
        <w:rPr>
          <w:b/>
        </w:rPr>
        <w:t>Earthquake Engineering and Design Challenge</w:t>
      </w:r>
    </w:p>
    <w:p w14:paraId="024664AD" w14:textId="77777777" w:rsidR="000444E1" w:rsidRPr="000444E1" w:rsidRDefault="000444E1" w:rsidP="00CE7E02"/>
    <w:p w14:paraId="6190E4E3" w14:textId="1726F3A4" w:rsidR="000444E1" w:rsidRDefault="000444E1" w:rsidP="006B23B2">
      <w:pPr>
        <w:tabs>
          <w:tab w:val="left" w:pos="2686"/>
          <w:tab w:val="center" w:pos="4968"/>
        </w:tabs>
        <w:rPr>
          <w:b/>
        </w:rPr>
      </w:pPr>
      <w:r w:rsidRPr="00CE7E02">
        <w:rPr>
          <w:b/>
        </w:rPr>
        <w:t xml:space="preserve">Short Description: </w:t>
      </w:r>
      <w:r w:rsidR="006B23B2">
        <w:rPr>
          <w:b/>
        </w:rPr>
        <w:tab/>
      </w:r>
      <w:r w:rsidR="006B23B2">
        <w:rPr>
          <w:b/>
        </w:rPr>
        <w:tab/>
      </w:r>
    </w:p>
    <w:p w14:paraId="0EA9C079" w14:textId="77777777" w:rsidR="002E4EFA" w:rsidRDefault="002E4EFA" w:rsidP="00CE7E02">
      <w:pPr>
        <w:rPr>
          <w:b/>
        </w:rPr>
      </w:pPr>
    </w:p>
    <w:p w14:paraId="7EDCD9E0" w14:textId="03884A91" w:rsidR="00CE7E02" w:rsidRPr="000444E1" w:rsidRDefault="000444E1" w:rsidP="00CE7E02">
      <w:pPr>
        <w:sectPr w:rsidR="00CE7E02" w:rsidRPr="000444E1" w:rsidSect="00CE7E02">
          <w:pgSz w:w="12240" w:h="15840"/>
          <w:pgMar w:top="1080" w:right="1152" w:bottom="1080" w:left="1152" w:header="720" w:footer="720" w:gutter="0"/>
          <w:cols w:space="720"/>
          <w:docGrid w:linePitch="360"/>
        </w:sectPr>
      </w:pPr>
      <w:r w:rsidRPr="000444E1">
        <w:t xml:space="preserve">In this </w:t>
      </w:r>
      <w:r w:rsidR="009D7D6F">
        <w:t>lesson</w:t>
      </w:r>
      <w:r w:rsidR="009D7D6F" w:rsidRPr="000444E1">
        <w:t xml:space="preserve"> </w:t>
      </w:r>
      <w:r w:rsidRPr="000444E1">
        <w:t xml:space="preserve">students will design and build an earthquake-resistant structure using the engineering design process. </w:t>
      </w:r>
      <w:r w:rsidR="00F50E2F" w:rsidRPr="00420611">
        <w:t xml:space="preserve">Students will work in teams and </w:t>
      </w:r>
      <w:r w:rsidR="009D7D6F">
        <w:t>manage</w:t>
      </w:r>
      <w:r w:rsidR="00F50E2F" w:rsidRPr="00420611">
        <w:t xml:space="preserve"> budgets for materials, designs before building, building </w:t>
      </w:r>
      <w:r w:rsidR="009D7D6F">
        <w:t xml:space="preserve">the structure </w:t>
      </w:r>
      <w:r w:rsidR="00F50E2F" w:rsidRPr="00420611">
        <w:t xml:space="preserve">and then testing the final product. </w:t>
      </w:r>
    </w:p>
    <w:p w14:paraId="799F715D" w14:textId="1EB9C967" w:rsidR="000444E1" w:rsidRPr="00CE7E02" w:rsidRDefault="000444E1" w:rsidP="00CE7E02">
      <w:pPr>
        <w:rPr>
          <w:b/>
        </w:rPr>
        <w:sectPr w:rsidR="000444E1" w:rsidRPr="00CE7E02" w:rsidSect="00CE7E02">
          <w:type w:val="continuous"/>
          <w:pgSz w:w="12240" w:h="15840"/>
          <w:pgMar w:top="1080" w:right="1152" w:bottom="1080" w:left="1152" w:header="720" w:footer="720" w:gutter="0"/>
          <w:cols w:space="720"/>
          <w:docGrid w:linePitch="360"/>
        </w:sectPr>
      </w:pPr>
    </w:p>
    <w:p w14:paraId="5D33E689" w14:textId="7ACDB0AA" w:rsidR="00420611" w:rsidRDefault="00F50E2F" w:rsidP="002E4EFA">
      <w:r>
        <w:lastRenderedPageBreak/>
        <w:t xml:space="preserve">This lesson is based on </w:t>
      </w:r>
      <w:r w:rsidR="00FA0197">
        <w:t xml:space="preserve">the 2016 SMILE program’s </w:t>
      </w:r>
      <w:r>
        <w:t xml:space="preserve">middle school challenge. The lesson that follows </w:t>
      </w:r>
      <w:r w:rsidR="00FA0197">
        <w:t xml:space="preserve">has been modified to work in a </w:t>
      </w:r>
      <w:r>
        <w:t xml:space="preserve">standard classroom setting. </w:t>
      </w:r>
    </w:p>
    <w:p w14:paraId="15998BF3" w14:textId="50DCAA9C" w:rsidR="00FA0197" w:rsidRDefault="00FA0197" w:rsidP="00D52463"/>
    <w:p w14:paraId="25FB1E1F" w14:textId="77777777" w:rsidR="00FA0197" w:rsidRDefault="00FA0197" w:rsidP="00FA0197">
      <w:pPr>
        <w:rPr>
          <w:b/>
        </w:rPr>
      </w:pPr>
      <w:r w:rsidRPr="00CE7E02">
        <w:rPr>
          <w:b/>
        </w:rPr>
        <w:t>Goals:</w:t>
      </w:r>
    </w:p>
    <w:p w14:paraId="42BC57AD" w14:textId="6F6DDB1B" w:rsidR="00D52463" w:rsidRDefault="00F50E2F" w:rsidP="00D52463">
      <w:r>
        <w:t>The goal of this lesson is for s</w:t>
      </w:r>
      <w:r w:rsidRPr="000444E1">
        <w:t xml:space="preserve">tudents </w:t>
      </w:r>
      <w:r>
        <w:t>to</w:t>
      </w:r>
      <w:r w:rsidR="000444E1" w:rsidRPr="000444E1">
        <w:t xml:space="preserve"> design and build an earthquake-resistant structure using the engineering design process. The structure must meet specific design criteria: maximize structure height, maximize earthquake resistance, minimize structure cost, and students must use the materials </w:t>
      </w:r>
      <w:r w:rsidR="00FA0197">
        <w:t>they “</w:t>
      </w:r>
      <w:r w:rsidR="000444E1" w:rsidRPr="000444E1">
        <w:t>purchase</w:t>
      </w:r>
      <w:r w:rsidR="00FA0197">
        <w:t>”</w:t>
      </w:r>
      <w:r w:rsidR="000444E1" w:rsidRPr="000444E1">
        <w:t xml:space="preserve"> from the store with the provided budget. </w:t>
      </w:r>
    </w:p>
    <w:p w14:paraId="0285311A" w14:textId="54B40712" w:rsidR="00FA0197" w:rsidRDefault="00FA0197" w:rsidP="00D52463"/>
    <w:p w14:paraId="55E55424" w14:textId="77777777" w:rsidR="00FA0197" w:rsidRPr="000444E1" w:rsidRDefault="00FA0197" w:rsidP="00FA0197">
      <w:pPr>
        <w:pStyle w:val="ListParagraph"/>
        <w:numPr>
          <w:ilvl w:val="0"/>
          <w:numId w:val="8"/>
        </w:numPr>
      </w:pPr>
      <w:r w:rsidRPr="000444E1">
        <w:t>Using the engineering design process, build and refine an earthquake-resistant structure.</w:t>
      </w:r>
    </w:p>
    <w:p w14:paraId="59D9BBB9" w14:textId="13B83030" w:rsidR="00FA0197" w:rsidRPr="000444E1" w:rsidRDefault="00FA0197" w:rsidP="00FA0197">
      <w:pPr>
        <w:pStyle w:val="ListParagraph"/>
        <w:numPr>
          <w:ilvl w:val="0"/>
          <w:numId w:val="8"/>
        </w:numPr>
      </w:pPr>
      <w:r w:rsidRPr="000444E1">
        <w:t>Each structure must meet specific design criteria (see</w:t>
      </w:r>
      <w:r w:rsidR="000E0A8E">
        <w:t xml:space="preserve"> Specific Design Criteria </w:t>
      </w:r>
      <w:proofErr w:type="gramStart"/>
      <w:r w:rsidR="000E0A8E">
        <w:t>For</w:t>
      </w:r>
      <w:proofErr w:type="gramEnd"/>
      <w:r w:rsidR="000E0A8E">
        <w:t xml:space="preserve"> Structures section below</w:t>
      </w:r>
      <w:r w:rsidR="000E0A8E" w:rsidRPr="000444E1">
        <w:t>)</w:t>
      </w:r>
      <w:r w:rsidRPr="000444E1">
        <w:t>.</w:t>
      </w:r>
    </w:p>
    <w:p w14:paraId="11038F76" w14:textId="330F7CD8" w:rsidR="00FA0197" w:rsidRDefault="00FA0197" w:rsidP="00FA0197">
      <w:pPr>
        <w:pStyle w:val="ListParagraph"/>
        <w:numPr>
          <w:ilvl w:val="0"/>
          <w:numId w:val="8"/>
        </w:numPr>
      </w:pPr>
      <w:r w:rsidRPr="000444E1">
        <w:t>To build the structures</w:t>
      </w:r>
      <w:bookmarkStart w:id="0" w:name="_GoBack"/>
      <w:bookmarkEnd w:id="0"/>
      <w:r w:rsidR="009D7D6F">
        <w:t>,</w:t>
      </w:r>
      <w:r w:rsidRPr="000444E1">
        <w:t xml:space="preserve"> team</w:t>
      </w:r>
      <w:r>
        <w:t>s</w:t>
      </w:r>
      <w:r w:rsidRPr="000444E1">
        <w:t xml:space="preserve"> use the materials </w:t>
      </w:r>
      <w:r>
        <w:t>they</w:t>
      </w:r>
      <w:r w:rsidRPr="000444E1">
        <w:t xml:space="preserve"> purchase from the store with the provided budget.</w:t>
      </w:r>
    </w:p>
    <w:p w14:paraId="77A2D369" w14:textId="77777777" w:rsidR="00F41A68" w:rsidRDefault="00F41A68" w:rsidP="00D52463"/>
    <w:p w14:paraId="7BED322B" w14:textId="0BCA0F2E" w:rsidR="00F41A68" w:rsidRPr="00F41A68" w:rsidRDefault="00F41A68" w:rsidP="00D52463">
      <w:pPr>
        <w:rPr>
          <w:b/>
        </w:rPr>
      </w:pPr>
      <w:r w:rsidRPr="00F41A68">
        <w:rPr>
          <w:b/>
        </w:rPr>
        <w:t xml:space="preserve">Background: </w:t>
      </w:r>
    </w:p>
    <w:p w14:paraId="55AA92AE" w14:textId="77777777" w:rsidR="00F41A68" w:rsidRDefault="00F41A68" w:rsidP="00D52463"/>
    <w:p w14:paraId="19BC6481" w14:textId="585F5E23" w:rsidR="00FA0197" w:rsidRDefault="00F41A68" w:rsidP="00490569">
      <w:pPr>
        <w:widowControl w:val="0"/>
        <w:autoSpaceDE w:val="0"/>
        <w:autoSpaceDN w:val="0"/>
        <w:adjustRightInd w:val="0"/>
        <w:spacing w:after="240"/>
        <w:rPr>
          <w:rFonts w:cs="Times"/>
        </w:rPr>
      </w:pPr>
      <w:r w:rsidRPr="00AF5B49">
        <w:rPr>
          <w:rFonts w:cs="Times"/>
        </w:rPr>
        <w:t xml:space="preserve">Earthquakes occur when energy stored in elastically strained rocks is suddenly released. This release of energy causes intense ground shaking in the area near the source of the earthquake and sends waves of elastic energy, called </w:t>
      </w:r>
      <w:r w:rsidRPr="00490569">
        <w:rPr>
          <w:rFonts w:cs="Times"/>
          <w:b/>
          <w:i/>
        </w:rPr>
        <w:t>seismic waves</w:t>
      </w:r>
      <w:r w:rsidRPr="00AF5B49">
        <w:rPr>
          <w:rFonts w:cs="Times"/>
        </w:rPr>
        <w:t>, throughout the Earth.</w:t>
      </w:r>
      <w:r>
        <w:rPr>
          <w:rFonts w:cs="Times"/>
        </w:rPr>
        <w:t xml:space="preserve"> </w:t>
      </w:r>
      <w:r w:rsidR="00FA0197" w:rsidRPr="00AF5B49">
        <w:rPr>
          <w:rFonts w:cs="Helvetica"/>
          <w:color w:val="262626"/>
        </w:rPr>
        <w:t xml:space="preserve">Most of the earthquakes are confined to narrow belts </w:t>
      </w:r>
      <w:r w:rsidR="00FA0197">
        <w:rPr>
          <w:rFonts w:cs="Helvetica"/>
          <w:color w:val="262626"/>
        </w:rPr>
        <w:t xml:space="preserve">of land </w:t>
      </w:r>
      <w:r w:rsidR="00FA0197" w:rsidRPr="00AF5B49">
        <w:rPr>
          <w:rFonts w:cs="Helvetica"/>
          <w:color w:val="262626"/>
        </w:rPr>
        <w:t>and these belts define the boundaries of the plates. The interiors of t</w:t>
      </w:r>
      <w:r w:rsidR="00FA0197">
        <w:rPr>
          <w:rFonts w:cs="Helvetica"/>
          <w:color w:val="262626"/>
        </w:rPr>
        <w:t>he plates themselves are mostly</w:t>
      </w:r>
      <w:r w:rsidR="00FA0197" w:rsidRPr="00AF5B49">
        <w:rPr>
          <w:rFonts w:cs="Helvetica"/>
          <w:color w:val="262626"/>
        </w:rPr>
        <w:t xml:space="preserve"> free of large earthquakes, that is, they are </w:t>
      </w:r>
      <w:r w:rsidR="00FA0197" w:rsidRPr="00EC6CBC">
        <w:rPr>
          <w:rFonts w:cs="Helvetica"/>
          <w:b/>
          <w:i/>
          <w:color w:val="262626"/>
        </w:rPr>
        <w:t>aseismic</w:t>
      </w:r>
      <w:r w:rsidR="00FA0197" w:rsidRPr="00AF5B49">
        <w:rPr>
          <w:rFonts w:cs="Helvetica"/>
          <w:color w:val="262626"/>
        </w:rPr>
        <w:t>.</w:t>
      </w:r>
    </w:p>
    <w:p w14:paraId="7B104FDF" w14:textId="1A1B5AE4" w:rsidR="00F41A68" w:rsidRPr="00892442" w:rsidRDefault="00FA0197" w:rsidP="00490569">
      <w:pPr>
        <w:widowControl w:val="0"/>
        <w:autoSpaceDE w:val="0"/>
        <w:autoSpaceDN w:val="0"/>
        <w:adjustRightInd w:val="0"/>
        <w:spacing w:after="240"/>
        <w:rPr>
          <w:rFonts w:cs="Times"/>
        </w:rPr>
      </w:pPr>
      <w:r w:rsidRPr="00AF5B49">
        <w:rPr>
          <w:rFonts w:cs="Arial"/>
        </w:rPr>
        <w:t>Th</w:t>
      </w:r>
      <w:r>
        <w:rPr>
          <w:rFonts w:cs="Arial"/>
        </w:rPr>
        <w:t>e</w:t>
      </w:r>
      <w:r w:rsidRPr="00AF5B49">
        <w:rPr>
          <w:rFonts w:cs="Arial"/>
        </w:rPr>
        <w:t xml:space="preserve"> </w:t>
      </w:r>
      <w:r w:rsidR="00F41A68" w:rsidRPr="00AF5B49">
        <w:rPr>
          <w:rFonts w:cs="Arial"/>
        </w:rPr>
        <w:t>energy</w:t>
      </w:r>
      <w:r>
        <w:rPr>
          <w:rFonts w:cs="Arial"/>
        </w:rPr>
        <w:t xml:space="preserve"> of the earthquake</w:t>
      </w:r>
      <w:r w:rsidR="00F41A68" w:rsidRPr="00AF5B49">
        <w:rPr>
          <w:rFonts w:cs="Arial"/>
        </w:rPr>
        <w:t xml:space="preserve"> is measured by how much "shaking" occurs. The shaking can vary in its intensity. Some earthquakes shake everything (high intensity), and others are not felt at all</w:t>
      </w:r>
      <w:r w:rsidR="00F41A68" w:rsidRPr="00892442">
        <w:rPr>
          <w:rFonts w:cs="Arial"/>
        </w:rPr>
        <w:t xml:space="preserve"> (low intensity). </w:t>
      </w:r>
      <w:r w:rsidR="00F41A68">
        <w:rPr>
          <w:rFonts w:cs="Arial"/>
        </w:rPr>
        <w:t>There are</w:t>
      </w:r>
      <w:r w:rsidR="00F41A68" w:rsidRPr="00892442">
        <w:rPr>
          <w:rFonts w:cs="Arial"/>
        </w:rPr>
        <w:t xml:space="preserve"> two ways to measure this shaking: </w:t>
      </w:r>
      <w:r w:rsidR="00F41A68" w:rsidRPr="00070C1D">
        <w:rPr>
          <w:rFonts w:cs="Arial"/>
          <w:b/>
          <w:i/>
        </w:rPr>
        <w:t xml:space="preserve">Richter </w:t>
      </w:r>
      <w:r w:rsidR="00D01E9B">
        <w:rPr>
          <w:rFonts w:cs="Arial"/>
          <w:b/>
          <w:i/>
        </w:rPr>
        <w:t>S</w:t>
      </w:r>
      <w:r w:rsidR="00D01E9B" w:rsidRPr="00070C1D">
        <w:rPr>
          <w:rFonts w:cs="Arial"/>
          <w:b/>
          <w:i/>
        </w:rPr>
        <w:t>cale</w:t>
      </w:r>
      <w:r w:rsidR="00D01E9B" w:rsidRPr="00892442">
        <w:rPr>
          <w:rFonts w:cs="Arial"/>
        </w:rPr>
        <w:t xml:space="preserve"> </w:t>
      </w:r>
      <w:r w:rsidR="00F41A68" w:rsidRPr="00892442">
        <w:rPr>
          <w:rFonts w:cs="Arial"/>
        </w:rPr>
        <w:t xml:space="preserve">and </w:t>
      </w:r>
      <w:r w:rsidR="00F41A68" w:rsidRPr="00070C1D">
        <w:rPr>
          <w:rFonts w:cs="Arial"/>
          <w:b/>
          <w:i/>
        </w:rPr>
        <w:t xml:space="preserve">Modified Mercalli </w:t>
      </w:r>
      <w:r w:rsidR="00D01E9B">
        <w:rPr>
          <w:rFonts w:cs="Arial"/>
          <w:b/>
          <w:i/>
        </w:rPr>
        <w:t>S</w:t>
      </w:r>
      <w:r w:rsidR="00D01E9B" w:rsidRPr="00070C1D">
        <w:rPr>
          <w:rFonts w:cs="Arial"/>
          <w:b/>
          <w:i/>
        </w:rPr>
        <w:t>cale</w:t>
      </w:r>
      <w:r w:rsidR="00F41A68" w:rsidRPr="00892442">
        <w:rPr>
          <w:rFonts w:cs="Arial"/>
        </w:rPr>
        <w:t xml:space="preserve">. The Richter </w:t>
      </w:r>
      <w:r w:rsidR="00D01E9B">
        <w:rPr>
          <w:rFonts w:cs="Arial"/>
        </w:rPr>
        <w:t>S</w:t>
      </w:r>
      <w:r w:rsidR="00D01E9B" w:rsidRPr="00892442">
        <w:rPr>
          <w:rFonts w:cs="Arial"/>
        </w:rPr>
        <w:t xml:space="preserve">cale </w:t>
      </w:r>
      <w:r w:rsidR="00F41A68" w:rsidRPr="00892442">
        <w:rPr>
          <w:rFonts w:cs="Arial"/>
        </w:rPr>
        <w:t xml:space="preserve">is a mathematical measurement of the intensity of the ground shaking, as measured on a seismograph. It is actually a measurement of the size of the waves produced by the earthquake. The Modified Mercalli </w:t>
      </w:r>
      <w:r w:rsidR="00D01E9B">
        <w:rPr>
          <w:rFonts w:cs="Arial"/>
        </w:rPr>
        <w:t>S</w:t>
      </w:r>
      <w:r w:rsidR="00F41A68" w:rsidRPr="00892442">
        <w:rPr>
          <w:rFonts w:cs="Arial"/>
        </w:rPr>
        <w:t>cale measures how people feel and react to the shaking.</w:t>
      </w:r>
    </w:p>
    <w:p w14:paraId="3BD51825" w14:textId="7B410136" w:rsidR="00F41A68" w:rsidRPr="00892442" w:rsidRDefault="00F41A68" w:rsidP="00490569">
      <w:pPr>
        <w:widowControl w:val="0"/>
        <w:autoSpaceDE w:val="0"/>
        <w:autoSpaceDN w:val="0"/>
        <w:adjustRightInd w:val="0"/>
        <w:spacing w:after="240"/>
        <w:rPr>
          <w:rFonts w:cs="Arial"/>
        </w:rPr>
      </w:pPr>
      <w:r w:rsidRPr="00892442">
        <w:rPr>
          <w:rFonts w:cs="Arial"/>
        </w:rPr>
        <w:t>Seismic waves radiate outward from the focus (point at which the earthquake starts). These waves cause damage in some areas</w:t>
      </w:r>
      <w:r w:rsidR="002B12AF">
        <w:rPr>
          <w:rFonts w:cs="Arial"/>
        </w:rPr>
        <w:t xml:space="preserve">, </w:t>
      </w:r>
      <w:r w:rsidRPr="00892442">
        <w:rPr>
          <w:rFonts w:cs="Arial"/>
        </w:rPr>
        <w:t>but not in others. Many factors effect damage. One of the most fundamental is distance</w:t>
      </w:r>
      <w:r w:rsidR="002B12AF">
        <w:rPr>
          <w:rFonts w:cs="Arial"/>
        </w:rPr>
        <w:t>. S</w:t>
      </w:r>
      <w:r w:rsidRPr="00892442">
        <w:rPr>
          <w:rFonts w:cs="Arial"/>
        </w:rPr>
        <w:t xml:space="preserve">eismic energy is lost as waves travel through the </w:t>
      </w:r>
      <w:r w:rsidR="00CF2632">
        <w:rPr>
          <w:rFonts w:cs="Arial"/>
        </w:rPr>
        <w:t>e</w:t>
      </w:r>
      <w:r w:rsidR="00D01E9B" w:rsidRPr="00892442">
        <w:rPr>
          <w:rFonts w:cs="Arial"/>
        </w:rPr>
        <w:t>arth</w:t>
      </w:r>
      <w:r w:rsidRPr="00892442">
        <w:rPr>
          <w:rFonts w:cs="Arial"/>
        </w:rPr>
        <w:t>, so the further you are from the epicenter of an earthquake, the less shaking you will likely feel. Another important factor is the type of ground through which the waves travel. For instance, if the waves shake sand particles, the energy will tend to make the particles settle. This may cause the Earth’s surface to sink; large movements can occur, damaging human structure</w:t>
      </w:r>
      <w:r>
        <w:rPr>
          <w:rFonts w:cs="Arial"/>
        </w:rPr>
        <w:t>s. In contrast, if the wave passes</w:t>
      </w:r>
      <w:r w:rsidRPr="00892442">
        <w:rPr>
          <w:rFonts w:cs="Arial"/>
        </w:rPr>
        <w:t xml:space="preserve"> through</w:t>
      </w:r>
      <w:r w:rsidRPr="00892442">
        <w:rPr>
          <w:rFonts w:cs="Times"/>
        </w:rPr>
        <w:t xml:space="preserve"> </w:t>
      </w:r>
      <w:r w:rsidRPr="00892442">
        <w:rPr>
          <w:rFonts w:cs="Arial"/>
        </w:rPr>
        <w:t xml:space="preserve">hard, solid rock, no settling occurs and the movement will be less. Basically, the more tightly bound a </w:t>
      </w:r>
      <w:r w:rsidRPr="00892442">
        <w:rPr>
          <w:rFonts w:cs="Arial"/>
        </w:rPr>
        <w:lastRenderedPageBreak/>
        <w:t>material is, the less it will settle in response to seismic waves.</w:t>
      </w:r>
    </w:p>
    <w:p w14:paraId="790C2046" w14:textId="6BCDC210" w:rsidR="00F41A68" w:rsidRDefault="00F41A68" w:rsidP="00490569">
      <w:pPr>
        <w:rPr>
          <w:rFonts w:cs="Arial"/>
        </w:rPr>
      </w:pPr>
      <w:r w:rsidRPr="00892442">
        <w:rPr>
          <w:rFonts w:cs="Arial"/>
        </w:rPr>
        <w:t xml:space="preserve">The damage caused by earthquakes is dependent on the intensity of the earthquake and the type of ground a structure is built on. A third factor is the materials used in a building’s construction. In earthquake country, unreinforced building materials like brick are not suitable, because these structures are weak. It takes </w:t>
      </w:r>
      <w:r w:rsidR="002B12AF">
        <w:rPr>
          <w:rFonts w:cs="Arial"/>
        </w:rPr>
        <w:t xml:space="preserve">just a </w:t>
      </w:r>
      <w:r w:rsidRPr="00892442">
        <w:rPr>
          <w:rFonts w:cs="Arial"/>
        </w:rPr>
        <w:t>little energy to cause the mortar to break loose, causing the building to collapse. Materials like wood are much more resistant to earthquake shaking, because these structures are flexible. A seismic wave can easily pass through a wood structure with little breakage.</w:t>
      </w:r>
    </w:p>
    <w:p w14:paraId="15D34211" w14:textId="77777777" w:rsidR="00D52463" w:rsidRDefault="00D52463" w:rsidP="00D52463"/>
    <w:p w14:paraId="7D041E07" w14:textId="1E1B8DCF" w:rsidR="000E414D" w:rsidRPr="00E91D4E" w:rsidRDefault="000E414D" w:rsidP="002E4EFA">
      <w:pPr>
        <w:rPr>
          <w:b/>
        </w:rPr>
      </w:pPr>
      <w:r w:rsidRPr="00E91D4E">
        <w:rPr>
          <w:b/>
        </w:rPr>
        <w:t>Materials:</w:t>
      </w:r>
    </w:p>
    <w:p w14:paraId="3230ADCF" w14:textId="0F88ACA7" w:rsidR="00741CC4" w:rsidRDefault="00741CC4" w:rsidP="009F4203">
      <w:pPr>
        <w:tabs>
          <w:tab w:val="left" w:pos="2727"/>
        </w:tabs>
      </w:pPr>
    </w:p>
    <w:p w14:paraId="1088A682" w14:textId="367DEAC3" w:rsidR="00741CC4" w:rsidRDefault="0037500C" w:rsidP="00E91D4E">
      <w:pPr>
        <w:pStyle w:val="ListParagraph"/>
        <w:numPr>
          <w:ilvl w:val="0"/>
          <w:numId w:val="16"/>
        </w:numPr>
      </w:pPr>
      <w:r>
        <w:t>Cardboard base (</w:t>
      </w:r>
      <w:r w:rsidR="006017F8">
        <w:t>16” x 16”</w:t>
      </w:r>
      <w:r>
        <w:t>)</w:t>
      </w:r>
    </w:p>
    <w:p w14:paraId="3259D3E3" w14:textId="667FEE06" w:rsidR="00E91D4E" w:rsidRDefault="00E91D4E" w:rsidP="00E91D4E">
      <w:pPr>
        <w:pStyle w:val="ListParagraph"/>
        <w:numPr>
          <w:ilvl w:val="0"/>
          <w:numId w:val="16"/>
        </w:numPr>
      </w:pPr>
      <w:r>
        <w:t xml:space="preserve">Construction </w:t>
      </w:r>
      <w:r w:rsidR="002B12AF">
        <w:t>m</w:t>
      </w:r>
      <w:r>
        <w:t xml:space="preserve">aterial </w:t>
      </w:r>
      <w:r w:rsidR="002B12AF">
        <w:t>p</w:t>
      </w:r>
      <w:r>
        <w:t xml:space="preserve">urchasing </w:t>
      </w:r>
      <w:r w:rsidR="002B12AF">
        <w:t xml:space="preserve">form </w:t>
      </w:r>
      <w:r>
        <w:t>(1 per team)</w:t>
      </w:r>
    </w:p>
    <w:p w14:paraId="3B22786B" w14:textId="54DB3D23" w:rsidR="00E91D4E" w:rsidRDefault="00E91D4E" w:rsidP="00E91D4E">
      <w:pPr>
        <w:pStyle w:val="ListParagraph"/>
        <w:numPr>
          <w:ilvl w:val="0"/>
          <w:numId w:val="16"/>
        </w:numPr>
      </w:pPr>
      <w:r>
        <w:t xml:space="preserve">Team </w:t>
      </w:r>
      <w:r w:rsidR="002B12AF">
        <w:t>worksheet</w:t>
      </w:r>
    </w:p>
    <w:p w14:paraId="5053B5F5" w14:textId="00D79166" w:rsidR="00E05C8B" w:rsidRDefault="00E05C8B" w:rsidP="00E91D4E">
      <w:pPr>
        <w:pStyle w:val="ListParagraph"/>
        <w:numPr>
          <w:ilvl w:val="0"/>
          <w:numId w:val="16"/>
        </w:numPr>
      </w:pPr>
      <w:r>
        <w:t>Ruler with cm and inches</w:t>
      </w:r>
    </w:p>
    <w:p w14:paraId="3B72FE62" w14:textId="4AD757D6" w:rsidR="006017F8" w:rsidRDefault="006017F8" w:rsidP="00E91D4E">
      <w:pPr>
        <w:pStyle w:val="ListParagraph"/>
        <w:numPr>
          <w:ilvl w:val="0"/>
          <w:numId w:val="16"/>
        </w:numPr>
      </w:pPr>
      <w:r>
        <w:t xml:space="preserve">1 </w:t>
      </w:r>
      <w:r w:rsidR="002B12AF">
        <w:t xml:space="preserve">bag </w:t>
      </w:r>
      <w:r>
        <w:t xml:space="preserve">of </w:t>
      </w:r>
      <w:r w:rsidR="002B12AF">
        <w:t>angel hair pasta</w:t>
      </w:r>
    </w:p>
    <w:p w14:paraId="5C5C98F4" w14:textId="4A6BAD68" w:rsidR="0037500C" w:rsidRDefault="006017F8" w:rsidP="00E91D4E">
      <w:pPr>
        <w:pStyle w:val="ListParagraph"/>
        <w:numPr>
          <w:ilvl w:val="0"/>
          <w:numId w:val="16"/>
        </w:numPr>
      </w:pPr>
      <w:r>
        <w:t xml:space="preserve">1 </w:t>
      </w:r>
      <w:r w:rsidR="002B12AF">
        <w:t xml:space="preserve">bag </w:t>
      </w:r>
      <w:r>
        <w:t xml:space="preserve">of </w:t>
      </w:r>
      <w:r w:rsidR="002B12AF">
        <w:t>spaghetti</w:t>
      </w:r>
    </w:p>
    <w:p w14:paraId="718DA689" w14:textId="26C2A088" w:rsidR="006017F8" w:rsidRDefault="006017F8" w:rsidP="00E91D4E">
      <w:pPr>
        <w:pStyle w:val="ListParagraph"/>
        <w:numPr>
          <w:ilvl w:val="0"/>
          <w:numId w:val="16"/>
        </w:numPr>
      </w:pPr>
      <w:r>
        <w:t xml:space="preserve">1 </w:t>
      </w:r>
      <w:r w:rsidR="002B12AF">
        <w:t xml:space="preserve">bag </w:t>
      </w:r>
      <w:r>
        <w:t xml:space="preserve">of </w:t>
      </w:r>
      <w:r w:rsidR="002B12AF">
        <w:t>p</w:t>
      </w:r>
      <w:r>
        <w:t>enne</w:t>
      </w:r>
    </w:p>
    <w:p w14:paraId="7DE83DFC" w14:textId="587E9E36" w:rsidR="006017F8" w:rsidRDefault="006017F8" w:rsidP="00E91D4E">
      <w:pPr>
        <w:pStyle w:val="ListParagraph"/>
        <w:numPr>
          <w:ilvl w:val="0"/>
          <w:numId w:val="16"/>
        </w:numPr>
      </w:pPr>
      <w:r>
        <w:t xml:space="preserve">1 </w:t>
      </w:r>
      <w:r w:rsidR="002B12AF">
        <w:t xml:space="preserve">bag </w:t>
      </w:r>
      <w:r>
        <w:t xml:space="preserve">of </w:t>
      </w:r>
      <w:r w:rsidR="002B12AF">
        <w:t xml:space="preserve">small </w:t>
      </w:r>
      <w:r>
        <w:t xml:space="preserve">and </w:t>
      </w:r>
      <w:r w:rsidR="002B12AF">
        <w:t>l</w:t>
      </w:r>
      <w:r>
        <w:t xml:space="preserve">arge </w:t>
      </w:r>
      <w:r w:rsidR="002B12AF">
        <w:t>l</w:t>
      </w:r>
      <w:r>
        <w:t>inguine</w:t>
      </w:r>
    </w:p>
    <w:p w14:paraId="4F344065" w14:textId="0FE065F1" w:rsidR="006017F8" w:rsidRDefault="006017F8" w:rsidP="00E91D4E">
      <w:pPr>
        <w:pStyle w:val="ListParagraph"/>
        <w:numPr>
          <w:ilvl w:val="0"/>
          <w:numId w:val="16"/>
        </w:numPr>
      </w:pPr>
      <w:r>
        <w:t xml:space="preserve">1 </w:t>
      </w:r>
      <w:r w:rsidR="002B12AF">
        <w:t xml:space="preserve">bag </w:t>
      </w:r>
      <w:r>
        <w:t xml:space="preserve">of </w:t>
      </w:r>
      <w:r w:rsidR="002B12AF">
        <w:t xml:space="preserve">mini </w:t>
      </w:r>
      <w:r>
        <w:t xml:space="preserve">and </w:t>
      </w:r>
      <w:r w:rsidR="002B12AF">
        <w:t>large marshmallows</w:t>
      </w:r>
    </w:p>
    <w:p w14:paraId="7296941F" w14:textId="0AC8DD5E" w:rsidR="006017F8" w:rsidRDefault="006017F8" w:rsidP="00E91D4E">
      <w:pPr>
        <w:pStyle w:val="ListParagraph"/>
        <w:numPr>
          <w:ilvl w:val="0"/>
          <w:numId w:val="16"/>
        </w:numPr>
      </w:pPr>
      <w:r>
        <w:t xml:space="preserve">1 </w:t>
      </w:r>
      <w:r w:rsidR="002B12AF">
        <w:t xml:space="preserve">bag </w:t>
      </w:r>
      <w:r>
        <w:t>of</w:t>
      </w:r>
      <w:r w:rsidR="00E91D4E">
        <w:t xml:space="preserve"> </w:t>
      </w:r>
      <w:r w:rsidR="002B12AF">
        <w:t>spice drops</w:t>
      </w:r>
    </w:p>
    <w:p w14:paraId="6D45BDDE" w14:textId="61A90575" w:rsidR="00B12F26" w:rsidRDefault="00E91D4E" w:rsidP="00E91D4E">
      <w:pPr>
        <w:pStyle w:val="ListParagraph"/>
        <w:numPr>
          <w:ilvl w:val="0"/>
          <w:numId w:val="16"/>
        </w:numPr>
      </w:pPr>
      <w:r>
        <w:t xml:space="preserve">1 </w:t>
      </w:r>
      <w:r w:rsidR="002B12AF">
        <w:t xml:space="preserve">bag </w:t>
      </w:r>
      <w:r>
        <w:t xml:space="preserve">of </w:t>
      </w:r>
      <w:r w:rsidR="002B12AF">
        <w:t>gummy bears</w:t>
      </w:r>
    </w:p>
    <w:p w14:paraId="4ACAD8FB" w14:textId="4D9FBD3E" w:rsidR="00B12F26" w:rsidRDefault="00E91D4E" w:rsidP="00B12F26">
      <w:pPr>
        <w:pStyle w:val="ListParagraph"/>
        <w:numPr>
          <w:ilvl w:val="0"/>
          <w:numId w:val="16"/>
        </w:numPr>
        <w:rPr>
          <w:b/>
        </w:rPr>
      </w:pPr>
      <w:r>
        <w:t xml:space="preserve">1 </w:t>
      </w:r>
      <w:r w:rsidR="002B12AF">
        <w:t xml:space="preserve">bag </w:t>
      </w:r>
      <w:r>
        <w:t xml:space="preserve">of </w:t>
      </w:r>
      <w:r w:rsidR="002B12AF">
        <w:t>large gumdrops</w:t>
      </w:r>
      <w:r w:rsidR="002B12AF" w:rsidRPr="00B12F26">
        <w:rPr>
          <w:b/>
        </w:rPr>
        <w:t xml:space="preserve"> </w:t>
      </w:r>
    </w:p>
    <w:p w14:paraId="0954383F" w14:textId="042BC3ED" w:rsidR="009F4203" w:rsidRPr="0013042A" w:rsidRDefault="009F4203" w:rsidP="00B12F26">
      <w:pPr>
        <w:pStyle w:val="ListParagraph"/>
        <w:numPr>
          <w:ilvl w:val="0"/>
          <w:numId w:val="16"/>
        </w:numPr>
      </w:pPr>
      <w:r w:rsidRPr="0013042A">
        <w:t xml:space="preserve">Shake </w:t>
      </w:r>
      <w:r w:rsidR="002B12AF">
        <w:t>t</w:t>
      </w:r>
      <w:r w:rsidR="002B12AF" w:rsidRPr="0013042A">
        <w:t xml:space="preserve">able </w:t>
      </w:r>
      <w:r w:rsidRPr="0013042A">
        <w:t>(</w:t>
      </w:r>
      <w:r w:rsidR="002B12AF">
        <w:t xml:space="preserve">make from </w:t>
      </w:r>
      <w:r w:rsidRPr="0013042A">
        <w:t>baking sheet</w:t>
      </w:r>
      <w:r w:rsidR="00567578">
        <w:t>, or see shake table instructions below</w:t>
      </w:r>
      <w:r w:rsidRPr="0013042A">
        <w:t>)</w:t>
      </w:r>
    </w:p>
    <w:p w14:paraId="0F4EA7E5" w14:textId="3458B956" w:rsidR="00B12F26" w:rsidRDefault="00B12F26" w:rsidP="00B12F26">
      <w:pPr>
        <w:rPr>
          <w:b/>
        </w:rPr>
      </w:pPr>
      <w:r w:rsidRPr="00CE7E02">
        <w:rPr>
          <w:b/>
        </w:rPr>
        <w:t>Specific Design Criteria for Structures</w:t>
      </w:r>
    </w:p>
    <w:p w14:paraId="578BBC7B" w14:textId="77777777" w:rsidR="00B12F26" w:rsidRDefault="00B12F26" w:rsidP="00B12F26">
      <w:pPr>
        <w:rPr>
          <w:b/>
        </w:rPr>
      </w:pPr>
    </w:p>
    <w:tbl>
      <w:tblPr>
        <w:tblStyle w:val="TableGrid"/>
        <w:tblW w:w="0" w:type="auto"/>
        <w:tblLook w:val="04A0" w:firstRow="1" w:lastRow="0" w:firstColumn="1" w:lastColumn="0" w:noHBand="0" w:noVBand="1"/>
      </w:tblPr>
      <w:tblGrid>
        <w:gridCol w:w="4675"/>
        <w:gridCol w:w="4675"/>
      </w:tblGrid>
      <w:tr w:rsidR="00B12F26" w:rsidRPr="000444E1" w14:paraId="2F0FD49D" w14:textId="77777777" w:rsidTr="005B3BFD">
        <w:tc>
          <w:tcPr>
            <w:tcW w:w="4675" w:type="dxa"/>
          </w:tcPr>
          <w:p w14:paraId="26CA8EAE" w14:textId="77777777" w:rsidR="00B12F26" w:rsidRPr="00490569" w:rsidRDefault="00B12F26" w:rsidP="005B3BFD">
            <w:pPr>
              <w:rPr>
                <w:b/>
              </w:rPr>
            </w:pPr>
            <w:r w:rsidRPr="00490569">
              <w:rPr>
                <w:b/>
              </w:rPr>
              <w:t>Requirement</w:t>
            </w:r>
          </w:p>
        </w:tc>
        <w:tc>
          <w:tcPr>
            <w:tcW w:w="4675" w:type="dxa"/>
          </w:tcPr>
          <w:p w14:paraId="43D07470" w14:textId="77777777" w:rsidR="00B12F26" w:rsidRPr="00490569" w:rsidRDefault="00B12F26" w:rsidP="005B3BFD">
            <w:pPr>
              <w:rPr>
                <w:b/>
              </w:rPr>
            </w:pPr>
            <w:r w:rsidRPr="00490569">
              <w:rPr>
                <w:b/>
              </w:rPr>
              <w:t>Specification</w:t>
            </w:r>
          </w:p>
        </w:tc>
      </w:tr>
      <w:tr w:rsidR="00B12F26" w:rsidRPr="000444E1" w14:paraId="75E57A5B" w14:textId="77777777" w:rsidTr="005B3BFD">
        <w:tc>
          <w:tcPr>
            <w:tcW w:w="4675" w:type="dxa"/>
          </w:tcPr>
          <w:p w14:paraId="0D5C6268" w14:textId="77777777" w:rsidR="00B12F26" w:rsidRPr="000444E1" w:rsidRDefault="00B12F26" w:rsidP="005B3BFD">
            <w:r w:rsidRPr="000444E1">
              <w:t>Footprint</w:t>
            </w:r>
          </w:p>
        </w:tc>
        <w:tc>
          <w:tcPr>
            <w:tcW w:w="4675" w:type="dxa"/>
          </w:tcPr>
          <w:p w14:paraId="2C37DB51" w14:textId="77777777" w:rsidR="00B12F26" w:rsidRPr="000444E1" w:rsidRDefault="00B12F26" w:rsidP="005B3BFD">
            <w:r w:rsidRPr="000444E1">
              <w:t>No larger than provided cardboard base</w:t>
            </w:r>
          </w:p>
        </w:tc>
      </w:tr>
      <w:tr w:rsidR="00B12F26" w:rsidRPr="000444E1" w14:paraId="310E186A" w14:textId="77777777" w:rsidTr="005B3BFD">
        <w:tc>
          <w:tcPr>
            <w:tcW w:w="4675" w:type="dxa"/>
          </w:tcPr>
          <w:p w14:paraId="7F93DD48" w14:textId="77777777" w:rsidR="00B12F26" w:rsidRPr="000444E1" w:rsidRDefault="00B12F26" w:rsidP="005B3BFD">
            <w:r w:rsidRPr="000444E1">
              <w:t>Height</w:t>
            </w:r>
          </w:p>
        </w:tc>
        <w:tc>
          <w:tcPr>
            <w:tcW w:w="4675" w:type="dxa"/>
          </w:tcPr>
          <w:p w14:paraId="669D0678" w14:textId="2F60FFA8" w:rsidR="00B12F26" w:rsidRPr="000444E1" w:rsidRDefault="00B12F26" w:rsidP="00A902AA">
            <w:pPr>
              <w:ind w:left="720" w:hanging="720"/>
            </w:pPr>
            <w:r w:rsidRPr="000444E1">
              <w:t xml:space="preserve">At least </w:t>
            </w:r>
            <w:r w:rsidR="00A902AA">
              <w:t xml:space="preserve">25 to </w:t>
            </w:r>
            <w:r w:rsidR="00E05C8B">
              <w:t>5</w:t>
            </w:r>
            <w:r w:rsidR="00E05C8B" w:rsidRPr="000444E1">
              <w:t xml:space="preserve">0 </w:t>
            </w:r>
            <w:r w:rsidRPr="000444E1">
              <w:t>cm tall</w:t>
            </w:r>
          </w:p>
        </w:tc>
      </w:tr>
      <w:tr w:rsidR="00B12F26" w:rsidRPr="000444E1" w14:paraId="6216BD8A" w14:textId="77777777" w:rsidTr="005B3BFD">
        <w:tc>
          <w:tcPr>
            <w:tcW w:w="4675" w:type="dxa"/>
          </w:tcPr>
          <w:p w14:paraId="04CB66CA" w14:textId="77777777" w:rsidR="00B12F26" w:rsidRPr="000444E1" w:rsidRDefault="00B12F26" w:rsidP="005B3BFD">
            <w:r w:rsidRPr="000444E1">
              <w:t>Cost</w:t>
            </w:r>
          </w:p>
        </w:tc>
        <w:tc>
          <w:tcPr>
            <w:tcW w:w="4675" w:type="dxa"/>
          </w:tcPr>
          <w:p w14:paraId="0A33036A" w14:textId="77777777" w:rsidR="00B12F26" w:rsidRPr="000444E1" w:rsidRDefault="00B12F26" w:rsidP="005B3BFD">
            <w:r w:rsidRPr="000444E1">
              <w:t>No more than $25 million</w:t>
            </w:r>
          </w:p>
        </w:tc>
      </w:tr>
    </w:tbl>
    <w:p w14:paraId="72B1CAED" w14:textId="6417C5A8" w:rsidR="000E414D" w:rsidRDefault="000E414D" w:rsidP="00B12F26">
      <w:pPr>
        <w:pStyle w:val="ListParagraph"/>
      </w:pPr>
    </w:p>
    <w:p w14:paraId="76C1CB46" w14:textId="75F61803" w:rsidR="000444E1" w:rsidRPr="00E91D4E" w:rsidRDefault="00D52463" w:rsidP="002E4EFA">
      <w:pPr>
        <w:rPr>
          <w:b/>
        </w:rPr>
      </w:pPr>
      <w:r w:rsidRPr="00E91D4E">
        <w:rPr>
          <w:b/>
        </w:rPr>
        <w:t>Directions:</w:t>
      </w:r>
    </w:p>
    <w:p w14:paraId="03A04388" w14:textId="77777777" w:rsidR="002E4EFA" w:rsidRDefault="002E4EFA" w:rsidP="002E4EFA"/>
    <w:p w14:paraId="3E16682B" w14:textId="390CB306" w:rsidR="00F50E2F" w:rsidRPr="00420611" w:rsidRDefault="00F50E2F" w:rsidP="00420611">
      <w:pPr>
        <w:pStyle w:val="ListParagraph"/>
        <w:numPr>
          <w:ilvl w:val="0"/>
          <w:numId w:val="13"/>
        </w:numPr>
        <w:rPr>
          <w:b/>
        </w:rPr>
      </w:pPr>
      <w:r>
        <w:t>Divide s</w:t>
      </w:r>
      <w:r w:rsidR="000444E1" w:rsidRPr="000444E1">
        <w:t>tudents into teams</w:t>
      </w:r>
      <w:r w:rsidR="0037500C">
        <w:t>.</w:t>
      </w:r>
    </w:p>
    <w:p w14:paraId="1CD53553" w14:textId="77777777" w:rsidR="00F50E2F" w:rsidRPr="00420611" w:rsidRDefault="00F50E2F" w:rsidP="00420611">
      <w:pPr>
        <w:pStyle w:val="ListParagraph"/>
        <w:numPr>
          <w:ilvl w:val="0"/>
          <w:numId w:val="13"/>
        </w:numPr>
        <w:rPr>
          <w:b/>
        </w:rPr>
      </w:pPr>
      <w:r>
        <w:t>Provide them with a worksheet that contains their general structure criteria, a budget sheet, and a cardboard base to build their structure.</w:t>
      </w:r>
    </w:p>
    <w:p w14:paraId="2D0E8DB4" w14:textId="2F1B38A1" w:rsidR="00F50E2F" w:rsidRPr="00420611" w:rsidRDefault="00F50E2F" w:rsidP="00420611">
      <w:pPr>
        <w:pStyle w:val="ListParagraph"/>
        <w:numPr>
          <w:ilvl w:val="0"/>
          <w:numId w:val="13"/>
        </w:numPr>
        <w:rPr>
          <w:b/>
        </w:rPr>
      </w:pPr>
      <w:r>
        <w:t>Explain to students t</w:t>
      </w:r>
      <w:r w:rsidR="00E05C8B">
        <w:t>hat t</w:t>
      </w:r>
      <w:r>
        <w:t xml:space="preserve">hey are trying to build a structure that can withstand a </w:t>
      </w:r>
      <w:r w:rsidR="00F45EB8" w:rsidRPr="00390F54">
        <w:rPr>
          <w:b/>
        </w:rPr>
        <w:t>6.0</w:t>
      </w:r>
      <w:r w:rsidR="00F45EB8">
        <w:t xml:space="preserve"> </w:t>
      </w:r>
      <w:r>
        <w:t>magnitude</w:t>
      </w:r>
      <w:r w:rsidR="0076264E">
        <w:t xml:space="preserve"> (magnitude increases with the duration of shaking</w:t>
      </w:r>
      <w:r w:rsidR="000B7202">
        <w:t xml:space="preserve"> for this challenge</w:t>
      </w:r>
      <w:r w:rsidR="0076264E">
        <w:t>)</w:t>
      </w:r>
      <w:r>
        <w:t xml:space="preserve"> earthquake</w:t>
      </w:r>
      <w:r w:rsidR="000444E1" w:rsidRPr="000444E1">
        <w:t xml:space="preserve"> </w:t>
      </w:r>
      <w:r w:rsidR="000B7202">
        <w:t xml:space="preserve">for </w:t>
      </w:r>
      <w:r w:rsidR="000B7202" w:rsidRPr="00390F54">
        <w:rPr>
          <w:b/>
        </w:rPr>
        <w:t xml:space="preserve">30 </w:t>
      </w:r>
      <w:r w:rsidR="00B101F6">
        <w:rPr>
          <w:b/>
        </w:rPr>
        <w:t>seconds</w:t>
      </w:r>
      <w:r w:rsidR="000B7202">
        <w:t xml:space="preserve"> </w:t>
      </w:r>
      <w:r w:rsidR="000444E1" w:rsidRPr="000444E1">
        <w:t xml:space="preserve">using the materials from the Materials Purchasing Form. </w:t>
      </w:r>
    </w:p>
    <w:p w14:paraId="4E14E5F6" w14:textId="4F392A7C" w:rsidR="00F50E2F" w:rsidRPr="00390F54" w:rsidRDefault="000444E1" w:rsidP="00420611">
      <w:pPr>
        <w:pStyle w:val="ListParagraph"/>
        <w:numPr>
          <w:ilvl w:val="0"/>
          <w:numId w:val="13"/>
        </w:numPr>
        <w:rPr>
          <w:b/>
        </w:rPr>
      </w:pPr>
      <w:r w:rsidRPr="000444E1">
        <w:t xml:space="preserve">Students will then fill out the first section of the </w:t>
      </w:r>
      <w:r w:rsidRPr="00263D41">
        <w:t xml:space="preserve">Team </w:t>
      </w:r>
      <w:r w:rsidR="0037500C" w:rsidRPr="00263D41">
        <w:t>W</w:t>
      </w:r>
      <w:r w:rsidRPr="00263D41">
        <w:t>orksheet</w:t>
      </w:r>
      <w:r w:rsidR="0037500C">
        <w:t>, which will be provided to track preliminary designs and design tests</w:t>
      </w:r>
      <w:r w:rsidR="000B7202">
        <w:t xml:space="preserve"> improvements</w:t>
      </w:r>
      <w:r w:rsidR="0037500C">
        <w:t xml:space="preserve">.  </w:t>
      </w:r>
    </w:p>
    <w:p w14:paraId="56DF2668" w14:textId="364DB111" w:rsidR="00390F54" w:rsidRPr="00420611" w:rsidRDefault="00390F54" w:rsidP="00420611">
      <w:pPr>
        <w:pStyle w:val="ListParagraph"/>
        <w:numPr>
          <w:ilvl w:val="0"/>
          <w:numId w:val="13"/>
        </w:numPr>
        <w:rPr>
          <w:b/>
        </w:rPr>
      </w:pPr>
      <w:r>
        <w:t xml:space="preserve">Students will then fill out the Materials Purchasing Form, and request building material from the Store Manager. </w:t>
      </w:r>
    </w:p>
    <w:p w14:paraId="7237BBC4" w14:textId="7F56AD2E" w:rsidR="00B26077" w:rsidRPr="008730FE" w:rsidRDefault="00F50E2F" w:rsidP="00B26077">
      <w:pPr>
        <w:pStyle w:val="ListParagraph"/>
        <w:numPr>
          <w:ilvl w:val="0"/>
          <w:numId w:val="13"/>
        </w:numPr>
        <w:rPr>
          <w:b/>
        </w:rPr>
      </w:pPr>
      <w:r w:rsidRPr="00263D41">
        <w:t>Then they</w:t>
      </w:r>
      <w:r>
        <w:t xml:space="preserve"> build the structure</w:t>
      </w:r>
      <w:r w:rsidR="0037500C">
        <w:t>.</w:t>
      </w:r>
    </w:p>
    <w:p w14:paraId="3B3EB69C" w14:textId="1B25B8F2" w:rsidR="00B26077" w:rsidRPr="008730FE" w:rsidRDefault="00F50E2F" w:rsidP="00420611">
      <w:pPr>
        <w:pStyle w:val="ListParagraph"/>
        <w:numPr>
          <w:ilvl w:val="0"/>
          <w:numId w:val="13"/>
        </w:numPr>
        <w:rPr>
          <w:b/>
        </w:rPr>
      </w:pPr>
      <w:r>
        <w:lastRenderedPageBreak/>
        <w:t>T</w:t>
      </w:r>
      <w:r w:rsidR="000444E1" w:rsidRPr="000444E1">
        <w:t>he</w:t>
      </w:r>
      <w:r w:rsidR="009D7D6F">
        <w:t>y the</w:t>
      </w:r>
      <w:r w:rsidR="000444E1" w:rsidRPr="000444E1">
        <w:t>n proceed to test their design</w:t>
      </w:r>
      <w:r w:rsidR="00B26077">
        <w:t xml:space="preserve"> upon approval. </w:t>
      </w:r>
    </w:p>
    <w:p w14:paraId="524A4152" w14:textId="7F6BC46C" w:rsidR="00F50E2F" w:rsidRPr="00B26077" w:rsidRDefault="009D7D6F" w:rsidP="00B26077">
      <w:pPr>
        <w:pStyle w:val="ListParagraph"/>
        <w:numPr>
          <w:ilvl w:val="0"/>
          <w:numId w:val="13"/>
        </w:numPr>
        <w:rPr>
          <w:b/>
        </w:rPr>
      </w:pPr>
      <w:r>
        <w:t xml:space="preserve">Students </w:t>
      </w:r>
      <w:r w:rsidR="000444E1" w:rsidRPr="000444E1">
        <w:t>make improvements</w:t>
      </w:r>
      <w:r w:rsidR="00B26077">
        <w:t xml:space="preserve">. They should fill out the Engineering Modifications Section in the Team Worksheet. </w:t>
      </w:r>
    </w:p>
    <w:p w14:paraId="364B58B4" w14:textId="07BB1525" w:rsidR="00CE7E02" w:rsidRDefault="008730FE" w:rsidP="00420611">
      <w:pPr>
        <w:pStyle w:val="ListParagraph"/>
        <w:numPr>
          <w:ilvl w:val="0"/>
          <w:numId w:val="13"/>
        </w:numPr>
        <w:rPr>
          <w:b/>
        </w:rPr>
      </w:pPr>
      <w:r>
        <w:t>S</w:t>
      </w:r>
      <w:r w:rsidR="000444E1" w:rsidRPr="000444E1">
        <w:t>tudents will test th</w:t>
      </w:r>
      <w:r w:rsidR="00CE7E02">
        <w:t>e improved design one last time</w:t>
      </w:r>
      <w:r w:rsidR="00CE7E02" w:rsidRPr="00F50E2F">
        <w:rPr>
          <w:b/>
        </w:rPr>
        <w:t>.</w:t>
      </w:r>
      <w:r w:rsidR="00B26077">
        <w:rPr>
          <w:b/>
        </w:rPr>
        <w:t xml:space="preserve"> </w:t>
      </w:r>
    </w:p>
    <w:p w14:paraId="039ED508" w14:textId="2EE8C410" w:rsidR="00B26077" w:rsidRDefault="00B26077" w:rsidP="00B26077">
      <w:pPr>
        <w:pStyle w:val="ListParagraph"/>
        <w:numPr>
          <w:ilvl w:val="0"/>
          <w:numId w:val="13"/>
        </w:numPr>
      </w:pPr>
      <w:r w:rsidRPr="000444E1">
        <w:t xml:space="preserve">After </w:t>
      </w:r>
      <w:r w:rsidR="009D7D6F">
        <w:t xml:space="preserve">they </w:t>
      </w:r>
      <w:r>
        <w:t xml:space="preserve">have completed the last test, </w:t>
      </w:r>
      <w:r w:rsidR="009D7D6F">
        <w:t xml:space="preserve">students should </w:t>
      </w:r>
      <w:r>
        <w:t>fill out the Earthquake Engin</w:t>
      </w:r>
      <w:r w:rsidR="008730FE">
        <w:t xml:space="preserve">eering and Design Discussion Questions. </w:t>
      </w:r>
    </w:p>
    <w:p w14:paraId="6EC4861B" w14:textId="2B519161" w:rsidR="00E05C8B" w:rsidRDefault="00D01E9B" w:rsidP="00B26077">
      <w:pPr>
        <w:pStyle w:val="ListParagraph"/>
        <w:numPr>
          <w:ilvl w:val="0"/>
          <w:numId w:val="13"/>
        </w:numPr>
      </w:pPr>
      <w:r>
        <w:t xml:space="preserve">As a class, discuss </w:t>
      </w:r>
      <w:r w:rsidR="00E05C8B">
        <w:t>what lessons they learned about structure shape and design.</w:t>
      </w:r>
    </w:p>
    <w:p w14:paraId="3CED853D" w14:textId="77777777" w:rsidR="001E51A3" w:rsidRDefault="001E51A3" w:rsidP="001E51A3">
      <w:pPr>
        <w:rPr>
          <w:b/>
        </w:rPr>
      </w:pPr>
      <w:r w:rsidRPr="001E51A3">
        <w:rPr>
          <w:b/>
        </w:rPr>
        <w:t>Tips for building with candy:</w:t>
      </w:r>
    </w:p>
    <w:p w14:paraId="7F1D44A8" w14:textId="77777777" w:rsidR="001E51A3" w:rsidRPr="001E51A3" w:rsidRDefault="001E51A3" w:rsidP="001E51A3">
      <w:pPr>
        <w:rPr>
          <w:b/>
        </w:rPr>
      </w:pPr>
    </w:p>
    <w:p w14:paraId="20DFD685" w14:textId="62C1CB49" w:rsidR="001E51A3" w:rsidRDefault="001E51A3" w:rsidP="001E51A3">
      <w:pPr>
        <w:pStyle w:val="ListParagraph"/>
        <w:numPr>
          <w:ilvl w:val="0"/>
          <w:numId w:val="11"/>
        </w:numPr>
        <w:spacing w:after="0"/>
      </w:pPr>
      <w:r>
        <w:t>Build horizontal layers first before stacking them vertically</w:t>
      </w:r>
      <w:r w:rsidR="00E05C8B">
        <w:t>.</w:t>
      </w:r>
    </w:p>
    <w:p w14:paraId="46357EF6" w14:textId="5BEBB4B4" w:rsidR="001E51A3" w:rsidRDefault="001E51A3" w:rsidP="001E51A3">
      <w:pPr>
        <w:pStyle w:val="ListParagraph"/>
        <w:numPr>
          <w:ilvl w:val="0"/>
          <w:numId w:val="11"/>
        </w:numPr>
        <w:spacing w:after="0"/>
      </w:pPr>
      <w:r>
        <w:t>Hold the pasta very close to the tip when inserting into gumdrop</w:t>
      </w:r>
      <w:r w:rsidR="00201B5C">
        <w:t xml:space="preserve"> to prevent the pasta from bending or breaking. </w:t>
      </w:r>
    </w:p>
    <w:p w14:paraId="0D548A9F" w14:textId="58A2D6E2" w:rsidR="001E51A3" w:rsidRDefault="001E51A3" w:rsidP="001E51A3">
      <w:pPr>
        <w:pStyle w:val="ListParagraph"/>
        <w:numPr>
          <w:ilvl w:val="0"/>
          <w:numId w:val="11"/>
        </w:numPr>
        <w:spacing w:after="0"/>
      </w:pPr>
      <w:r>
        <w:t>Slowly press the pasta into the gumdrop. Watch carefully for signs of bending or breaking. If pasta breaks, try a new piece or use a different part of the gumdrop</w:t>
      </w:r>
      <w:r w:rsidR="00201B5C">
        <w:t>.</w:t>
      </w:r>
    </w:p>
    <w:p w14:paraId="619978A6" w14:textId="77C1A2A0" w:rsidR="00201B5C" w:rsidRDefault="00201B5C" w:rsidP="001E51A3">
      <w:pPr>
        <w:pStyle w:val="ListParagraph"/>
        <w:numPr>
          <w:ilvl w:val="0"/>
          <w:numId w:val="11"/>
        </w:numPr>
        <w:spacing w:after="0"/>
      </w:pPr>
      <w:r>
        <w:t xml:space="preserve">If too many pieces of pasta are inserted too close together, gumdrops will crack. </w:t>
      </w:r>
    </w:p>
    <w:p w14:paraId="3C6206EB" w14:textId="0FA009D7" w:rsidR="001E51A3" w:rsidRDefault="001E51A3" w:rsidP="001E51A3">
      <w:pPr>
        <w:pStyle w:val="ListParagraph"/>
        <w:numPr>
          <w:ilvl w:val="0"/>
          <w:numId w:val="11"/>
        </w:numPr>
        <w:spacing w:after="0"/>
      </w:pPr>
      <w:r>
        <w:t>Pasta can bend, and may need to if it is the last piece in a layer to be assembled</w:t>
      </w:r>
      <w:r w:rsidR="00E12EE8">
        <w:t>.</w:t>
      </w:r>
    </w:p>
    <w:p w14:paraId="17B029EF" w14:textId="67F70482" w:rsidR="001E51A3" w:rsidRDefault="001E51A3" w:rsidP="001E51A3">
      <w:pPr>
        <w:pStyle w:val="ListParagraph"/>
        <w:numPr>
          <w:ilvl w:val="0"/>
          <w:numId w:val="11"/>
        </w:numPr>
        <w:spacing w:after="0"/>
      </w:pPr>
      <w:r>
        <w:t>Check pasta for any curves or twisting before using</w:t>
      </w:r>
      <w:r w:rsidR="00E12EE8">
        <w:t xml:space="preserve">, as it may result in morphed or distorted structure. </w:t>
      </w:r>
    </w:p>
    <w:p w14:paraId="1CE2E970" w14:textId="5E3CF388" w:rsidR="00E12EE8" w:rsidRDefault="001E51A3" w:rsidP="00E12EE8">
      <w:pPr>
        <w:pStyle w:val="ListParagraph"/>
        <w:numPr>
          <w:ilvl w:val="0"/>
          <w:numId w:val="11"/>
        </w:numPr>
        <w:spacing w:after="0"/>
      </w:pPr>
      <w:r>
        <w:t>Break pasta pieces into uniform lengths before beginning. Make more of these than you think you will need and make sure you always have one available to make a template for the next piece</w:t>
      </w:r>
      <w:r w:rsidR="00E12EE8">
        <w:t>.</w:t>
      </w:r>
    </w:p>
    <w:p w14:paraId="16D87110" w14:textId="705F1EB1" w:rsidR="00E12EE8" w:rsidRDefault="001E51A3" w:rsidP="00E12EE8">
      <w:pPr>
        <w:pStyle w:val="ListParagraph"/>
        <w:numPr>
          <w:ilvl w:val="0"/>
          <w:numId w:val="11"/>
        </w:numPr>
        <w:spacing w:after="0"/>
      </w:pPr>
      <w:r>
        <w:t>Develop</w:t>
      </w:r>
      <w:r w:rsidR="00E12EE8">
        <w:t xml:space="preserve"> the</w:t>
      </w:r>
      <w:r>
        <w:t xml:space="preserve"> dimensions for your tower before building</w:t>
      </w:r>
      <w:r w:rsidR="00E12EE8">
        <w:t xml:space="preserve"> to ensure your pasta connects diagonally across your sides. </w:t>
      </w:r>
    </w:p>
    <w:p w14:paraId="3225572A" w14:textId="1D805C44" w:rsidR="00E12EE8" w:rsidRDefault="00E12EE8" w:rsidP="001E51A3">
      <w:pPr>
        <w:pStyle w:val="ListParagraph"/>
        <w:numPr>
          <w:ilvl w:val="0"/>
          <w:numId w:val="11"/>
        </w:numPr>
        <w:spacing w:after="0"/>
      </w:pPr>
      <w:r>
        <w:t xml:space="preserve">Gumdrops cannot be cut. </w:t>
      </w:r>
    </w:p>
    <w:p w14:paraId="17F7B6FE" w14:textId="7011DBD9" w:rsidR="001E51A3" w:rsidRDefault="001E51A3" w:rsidP="001E51A3">
      <w:pPr>
        <w:pStyle w:val="ListParagraph"/>
        <w:numPr>
          <w:ilvl w:val="0"/>
          <w:numId w:val="11"/>
        </w:numPr>
        <w:spacing w:after="0"/>
      </w:pPr>
      <w:r>
        <w:t xml:space="preserve">Think about </w:t>
      </w:r>
      <w:r w:rsidR="00070C1D">
        <w:t xml:space="preserve">the structures </w:t>
      </w:r>
      <w:r>
        <w:t>weight</w:t>
      </w:r>
      <w:r w:rsidR="00070C1D">
        <w:t>.</w:t>
      </w:r>
    </w:p>
    <w:p w14:paraId="1533E8A5" w14:textId="782C1A53" w:rsidR="001E51A3" w:rsidRDefault="001E51A3" w:rsidP="001E51A3">
      <w:pPr>
        <w:pStyle w:val="ListParagraph"/>
        <w:numPr>
          <w:ilvl w:val="0"/>
          <w:numId w:val="11"/>
        </w:numPr>
        <w:spacing w:after="0"/>
      </w:pPr>
      <w:r>
        <w:t>Build modularly</w:t>
      </w:r>
      <w:r w:rsidR="00070C1D">
        <w:t>.</w:t>
      </w:r>
    </w:p>
    <w:p w14:paraId="0370C887" w14:textId="30C550B1" w:rsidR="001E51A3" w:rsidRDefault="001E51A3" w:rsidP="001E51A3">
      <w:pPr>
        <w:pStyle w:val="ListParagraph"/>
        <w:numPr>
          <w:ilvl w:val="0"/>
          <w:numId w:val="11"/>
        </w:numPr>
        <w:spacing w:after="0"/>
      </w:pPr>
      <w:r>
        <w:t xml:space="preserve">Cut materials </w:t>
      </w:r>
      <w:r w:rsidR="00070C1D">
        <w:t>in</w:t>
      </w:r>
      <w:r>
        <w:t>to</w:t>
      </w:r>
      <w:r w:rsidR="00070C1D">
        <w:t xml:space="preserve"> the</w:t>
      </w:r>
      <w:r>
        <w:t xml:space="preserve"> same size and insert</w:t>
      </w:r>
      <w:r w:rsidR="00070C1D">
        <w:t xml:space="preserve"> to ensure</w:t>
      </w:r>
      <w:r>
        <w:t xml:space="preserve"> s</w:t>
      </w:r>
      <w:r w:rsidR="00070C1D">
        <w:t>imilar</w:t>
      </w:r>
      <w:r>
        <w:t xml:space="preserve"> distance</w:t>
      </w:r>
      <w:ins w:id="1" w:author="Koett-Cronn, Adriene G" w:date="2016-08-05T12:47:00Z">
        <w:r w:rsidR="009D7D6F">
          <w:t>.</w:t>
        </w:r>
      </w:ins>
    </w:p>
    <w:p w14:paraId="081E907B" w14:textId="77777777" w:rsidR="00B12F26" w:rsidRDefault="00B12F26" w:rsidP="00B12F26">
      <w:pPr>
        <w:pStyle w:val="ListParagraph"/>
        <w:spacing w:after="0"/>
      </w:pPr>
    </w:p>
    <w:p w14:paraId="7CBB0B29" w14:textId="13292324" w:rsidR="00467D58" w:rsidRDefault="00467D58" w:rsidP="00467D58">
      <w:pPr>
        <w:rPr>
          <w:b/>
        </w:rPr>
      </w:pPr>
      <w:r w:rsidRPr="00467D58">
        <w:rPr>
          <w:b/>
        </w:rPr>
        <w:t>Roles for Teacher:</w:t>
      </w:r>
    </w:p>
    <w:p w14:paraId="31245847" w14:textId="77777777" w:rsidR="00E858BA" w:rsidRDefault="00E858BA" w:rsidP="00467D58">
      <w:pPr>
        <w:rPr>
          <w:b/>
        </w:rPr>
      </w:pPr>
    </w:p>
    <w:p w14:paraId="1B16FB3B" w14:textId="4390F2EF" w:rsidR="00E858BA" w:rsidRPr="00E858BA" w:rsidRDefault="00E05C8B" w:rsidP="00E858BA">
      <w:r>
        <w:t>Rotate</w:t>
      </w:r>
      <w:r w:rsidR="00E858BA">
        <w:t xml:space="preserve"> through t</w:t>
      </w:r>
      <w:r w:rsidR="00263D41">
        <w:t xml:space="preserve">he positions as the students complete each step (Store Manager, Pre-Test Inspector, and Testing Crewmember). Position details are provided below. </w:t>
      </w:r>
      <w:r w:rsidR="00E858BA">
        <w:t xml:space="preserve"> </w:t>
      </w:r>
    </w:p>
    <w:p w14:paraId="3649E659" w14:textId="77777777" w:rsidR="007205E1" w:rsidRPr="005D2A75" w:rsidRDefault="007205E1" w:rsidP="00467D58"/>
    <w:p w14:paraId="4B3BCBFD" w14:textId="77777777" w:rsidR="00467D58" w:rsidRDefault="00467D58" w:rsidP="0022746C">
      <w:pPr>
        <w:ind w:firstLine="360"/>
        <w:rPr>
          <w:b/>
        </w:rPr>
      </w:pPr>
      <w:r>
        <w:rPr>
          <w:b/>
        </w:rPr>
        <w:t>Store Manager:</w:t>
      </w:r>
    </w:p>
    <w:p w14:paraId="500D93D5" w14:textId="77777777" w:rsidR="00467D58" w:rsidRDefault="00467D58" w:rsidP="00467D58">
      <w:pPr>
        <w:rPr>
          <w:b/>
        </w:rPr>
      </w:pPr>
    </w:p>
    <w:p w14:paraId="6313ECD2" w14:textId="21039D73" w:rsidR="008730FE" w:rsidRDefault="00E05C8B" w:rsidP="0022746C">
      <w:pPr>
        <w:ind w:left="360"/>
      </w:pPr>
      <w:r>
        <w:t>The s</w:t>
      </w:r>
      <w:r w:rsidR="00467D58">
        <w:t xml:space="preserve">tore </w:t>
      </w:r>
      <w:r>
        <w:t xml:space="preserve">manager </w:t>
      </w:r>
      <w:r w:rsidR="00467D58">
        <w:t>take</w:t>
      </w:r>
      <w:r w:rsidR="00D52463">
        <w:t>s</w:t>
      </w:r>
      <w:r w:rsidR="00467D58">
        <w:t xml:space="preserve"> order slips from students and provide students with the purchased materials. </w:t>
      </w:r>
      <w:r w:rsidR="00490569">
        <w:t>Mark all</w:t>
      </w:r>
      <w:r w:rsidR="00467D58">
        <w:t xml:space="preserve"> fulfilled order slips to indicate materials were paid for and received by students</w:t>
      </w:r>
      <w:r w:rsidR="0022746C">
        <w:t xml:space="preserve"> (either collect or mark it to make sure they paid for materials)</w:t>
      </w:r>
      <w:r w:rsidR="00467D58">
        <w:t>.</w:t>
      </w:r>
    </w:p>
    <w:p w14:paraId="2DEE44B2" w14:textId="77777777" w:rsidR="00467D58" w:rsidRDefault="00467D58" w:rsidP="00467D58"/>
    <w:p w14:paraId="28CE3795" w14:textId="77777777" w:rsidR="00467D58" w:rsidRDefault="00467D58" w:rsidP="0022746C">
      <w:pPr>
        <w:ind w:firstLine="360"/>
        <w:rPr>
          <w:b/>
        </w:rPr>
      </w:pPr>
      <w:r>
        <w:rPr>
          <w:b/>
        </w:rPr>
        <w:t>Pre-Test Inspector:</w:t>
      </w:r>
    </w:p>
    <w:p w14:paraId="0A371D95" w14:textId="77777777" w:rsidR="00467D58" w:rsidRDefault="00467D58" w:rsidP="00467D58">
      <w:pPr>
        <w:rPr>
          <w:b/>
        </w:rPr>
      </w:pPr>
    </w:p>
    <w:p w14:paraId="145B88F4" w14:textId="47F488AD" w:rsidR="00467D58" w:rsidRDefault="00467D58" w:rsidP="0022746C">
      <w:pPr>
        <w:ind w:left="360"/>
      </w:pPr>
      <w:r>
        <w:t>Pre-</w:t>
      </w:r>
      <w:r w:rsidR="00E05C8B">
        <w:t xml:space="preserve">test inspection </w:t>
      </w:r>
      <w:r>
        <w:t xml:space="preserve">will determine if a team is ready to test their structure. Teams will raise their hands when they are done building their structures. </w:t>
      </w:r>
      <w:r w:rsidR="00E05C8B">
        <w:t>C</w:t>
      </w:r>
      <w:r>
        <w:t>heck</w:t>
      </w:r>
      <w:r w:rsidR="00E05C8B">
        <w:t xml:space="preserve"> that</w:t>
      </w:r>
      <w:r>
        <w:t xml:space="preserve"> the team worksheet has been properly filled out and the built structure meets all design criteria. P</w:t>
      </w:r>
      <w:r w:rsidR="00E05C8B">
        <w:t>assing p</w:t>
      </w:r>
      <w:r>
        <w:t>re-</w:t>
      </w:r>
      <w:r w:rsidR="00E05C8B">
        <w:t>t</w:t>
      </w:r>
      <w:r>
        <w:t xml:space="preserve">est </w:t>
      </w:r>
      <w:r w:rsidR="00E05C8B">
        <w:t>i</w:t>
      </w:r>
      <w:r>
        <w:t>nspect</w:t>
      </w:r>
      <w:r w:rsidR="00E05C8B">
        <w:t>ion</w:t>
      </w:r>
      <w:r>
        <w:t xml:space="preserve"> grant</w:t>
      </w:r>
      <w:r w:rsidR="00E05C8B">
        <w:t>s</w:t>
      </w:r>
      <w:r>
        <w:t xml:space="preserve"> teams permission to proceed to testing and may assign a test time if necessary.</w:t>
      </w:r>
    </w:p>
    <w:p w14:paraId="16A1B2B7" w14:textId="77777777" w:rsidR="00467D58" w:rsidRPr="00D1082D" w:rsidRDefault="00467D58" w:rsidP="00467D58"/>
    <w:p w14:paraId="5451C130" w14:textId="0B2C27A6" w:rsidR="00467D58" w:rsidRDefault="00467D58" w:rsidP="00972B9A">
      <w:pPr>
        <w:ind w:firstLine="360"/>
        <w:rPr>
          <w:b/>
        </w:rPr>
      </w:pPr>
      <w:r>
        <w:rPr>
          <w:b/>
        </w:rPr>
        <w:lastRenderedPageBreak/>
        <w:t>Testing:</w:t>
      </w:r>
    </w:p>
    <w:p w14:paraId="5F6D3CCE" w14:textId="77777777" w:rsidR="00467D58" w:rsidRDefault="00467D58" w:rsidP="00467D58">
      <w:pPr>
        <w:rPr>
          <w:b/>
        </w:rPr>
      </w:pPr>
    </w:p>
    <w:p w14:paraId="33B283AE" w14:textId="4A450875" w:rsidR="009F4203" w:rsidRDefault="00467D58" w:rsidP="009F4203">
      <w:pPr>
        <w:ind w:left="360"/>
      </w:pPr>
      <w:r>
        <w:t>Testing Crewmembers will run a check-in table for testing.</w:t>
      </w:r>
      <w:r w:rsidR="00D52463">
        <w:t xml:space="preserve"> </w:t>
      </w:r>
      <w:r>
        <w:t xml:space="preserve"> Students who have received approval to proceed with testing will check-in and receive a test time. </w:t>
      </w:r>
      <w:r w:rsidR="00E05C8B">
        <w:t>A</w:t>
      </w:r>
      <w:r>
        <w:t xml:space="preserve">ssist students in loading and unloading their structures from the shake table. </w:t>
      </w:r>
      <w:r w:rsidR="003D223E">
        <w:t xml:space="preserve"> When </w:t>
      </w:r>
      <w:r w:rsidR="009F4203">
        <w:t>the groups have built their structure, they are all tested at once.</w:t>
      </w:r>
    </w:p>
    <w:p w14:paraId="05F218EA" w14:textId="77777777" w:rsidR="009F4203" w:rsidRDefault="009F4203" w:rsidP="00972B9A">
      <w:pPr>
        <w:ind w:left="360"/>
      </w:pPr>
    </w:p>
    <w:p w14:paraId="1149CBD0" w14:textId="3F824207" w:rsidR="003D223E" w:rsidRDefault="003D223E" w:rsidP="00E4255E">
      <w:pPr>
        <w:rPr>
          <w:b/>
        </w:rPr>
      </w:pPr>
      <w:r>
        <w:rPr>
          <w:b/>
        </w:rPr>
        <w:t>Shake Table Options</w:t>
      </w:r>
      <w:r w:rsidR="001E5B8B">
        <w:rPr>
          <w:b/>
        </w:rPr>
        <w:t xml:space="preserve">: </w:t>
      </w:r>
    </w:p>
    <w:p w14:paraId="56745D47" w14:textId="77777777" w:rsidR="00FF62BE" w:rsidRDefault="00FF62BE" w:rsidP="00E4255E">
      <w:pPr>
        <w:rPr>
          <w:b/>
        </w:rPr>
      </w:pPr>
    </w:p>
    <w:p w14:paraId="0C035E43" w14:textId="760881AE" w:rsidR="00FF62BE" w:rsidRPr="00795B3D" w:rsidRDefault="00E172F1" w:rsidP="00795B3D">
      <w:pPr>
        <w:pStyle w:val="ListParagraph"/>
        <w:numPr>
          <w:ilvl w:val="0"/>
          <w:numId w:val="24"/>
        </w:numPr>
      </w:pPr>
      <w:r w:rsidRPr="00795B3D">
        <w:t xml:space="preserve">Place structure on baking sheet or shake table. </w:t>
      </w:r>
    </w:p>
    <w:p w14:paraId="66DF5F0F" w14:textId="2C965EAA" w:rsidR="00795B3D" w:rsidRPr="00795B3D" w:rsidRDefault="00D01E9B" w:rsidP="00795B3D">
      <w:pPr>
        <w:pStyle w:val="ListParagraph"/>
        <w:numPr>
          <w:ilvl w:val="0"/>
          <w:numId w:val="24"/>
        </w:numPr>
      </w:pPr>
      <w:r w:rsidRPr="00795B3D">
        <w:t>S</w:t>
      </w:r>
      <w:r w:rsidR="00E172F1" w:rsidRPr="00795B3D">
        <w:t xml:space="preserve">hake the baking sheet or shake table back and forth for a set length </w:t>
      </w:r>
      <w:r w:rsidRPr="00795B3D">
        <w:t xml:space="preserve">of time </w:t>
      </w:r>
      <w:r w:rsidR="00E172F1" w:rsidRPr="00795B3D">
        <w:t>(the longer the duration the higher the magnitude).</w:t>
      </w:r>
      <w:r w:rsidRPr="00795B3D">
        <w:t xml:space="preserve"> </w:t>
      </w:r>
    </w:p>
    <w:p w14:paraId="010F04A3" w14:textId="2EFF8950" w:rsidR="00795B3D" w:rsidRPr="00795B3D" w:rsidRDefault="00E172F1" w:rsidP="00795B3D">
      <w:pPr>
        <w:pStyle w:val="ListParagraph"/>
        <w:numPr>
          <w:ilvl w:val="0"/>
          <w:numId w:val="24"/>
        </w:numPr>
      </w:pPr>
      <w:r w:rsidRPr="00795B3D">
        <w:t xml:space="preserve">After the set </w:t>
      </w:r>
      <w:r w:rsidR="00D01E9B" w:rsidRPr="00795B3D">
        <w:t xml:space="preserve">time </w:t>
      </w:r>
      <w:r w:rsidRPr="00795B3D">
        <w:t>is over, students then make improvements to their structure</w:t>
      </w:r>
      <w:r w:rsidR="00D01E9B" w:rsidRPr="00795B3D">
        <w:t xml:space="preserve"> based on results</w:t>
      </w:r>
      <w:r w:rsidRPr="00795B3D">
        <w:t>.</w:t>
      </w:r>
    </w:p>
    <w:p w14:paraId="3357805B" w14:textId="5CF25CB7" w:rsidR="00B101F6" w:rsidRPr="00795B3D" w:rsidRDefault="00D01E9B" w:rsidP="00795B3D">
      <w:pPr>
        <w:pStyle w:val="ListParagraph"/>
        <w:numPr>
          <w:ilvl w:val="0"/>
          <w:numId w:val="24"/>
        </w:numPr>
        <w:rPr>
          <w:b/>
        </w:rPr>
      </w:pPr>
      <w:r w:rsidRPr="00795B3D">
        <w:t xml:space="preserve">NOTE: </w:t>
      </w:r>
      <w:r w:rsidR="00795B3D" w:rsidRPr="00795B3D">
        <w:t xml:space="preserve">For impartial shakers, it is best to have a designated shaker to </w:t>
      </w:r>
      <w:r w:rsidR="00D319D5">
        <w:t xml:space="preserve">be </w:t>
      </w:r>
      <w:r w:rsidR="00795B3D" w:rsidRPr="00795B3D">
        <w:t>consisten</w:t>
      </w:r>
      <w:r w:rsidR="00D319D5">
        <w:t>t</w:t>
      </w:r>
      <w:r w:rsidR="00795B3D" w:rsidRPr="00795B3D">
        <w:t xml:space="preserve"> and </w:t>
      </w:r>
      <w:r w:rsidR="00D319D5">
        <w:t xml:space="preserve">use the same time </w:t>
      </w:r>
      <w:r w:rsidR="00795B3D" w:rsidRPr="00795B3D">
        <w:t xml:space="preserve">duration for every test. This eliminates bias, and unfair shaking between groups. </w:t>
      </w:r>
    </w:p>
    <w:p w14:paraId="3EE3F122" w14:textId="77777777" w:rsidR="00B101F6" w:rsidRDefault="00B101F6" w:rsidP="00E4255E">
      <w:pPr>
        <w:rPr>
          <w:b/>
        </w:rPr>
      </w:pPr>
    </w:p>
    <w:p w14:paraId="7293A847" w14:textId="4AA43D5A" w:rsidR="00F41A68" w:rsidRDefault="00D01E9B" w:rsidP="00E4255E">
      <w:pPr>
        <w:rPr>
          <w:b/>
        </w:rPr>
      </w:pPr>
      <w:r>
        <w:rPr>
          <w:b/>
        </w:rPr>
        <w:t>Do-I</w:t>
      </w:r>
      <w:r w:rsidR="00CF2632">
        <w:rPr>
          <w:b/>
        </w:rPr>
        <w:t>t</w:t>
      </w:r>
      <w:r>
        <w:rPr>
          <w:b/>
        </w:rPr>
        <w:t>-</w:t>
      </w:r>
      <w:r w:rsidR="0013042A">
        <w:rPr>
          <w:b/>
        </w:rPr>
        <w:t xml:space="preserve">Yourself </w:t>
      </w:r>
      <w:r w:rsidR="0013042A" w:rsidRPr="0013042A">
        <w:rPr>
          <w:b/>
        </w:rPr>
        <w:t xml:space="preserve">Shake Table Instructions: </w:t>
      </w:r>
    </w:p>
    <w:p w14:paraId="5B5437C8" w14:textId="77777777" w:rsidR="00FF62BE" w:rsidRDefault="00FF62BE" w:rsidP="00E4255E">
      <w:pPr>
        <w:rPr>
          <w:b/>
        </w:rPr>
      </w:pPr>
    </w:p>
    <w:p w14:paraId="55B2B603" w14:textId="38305E5A" w:rsidR="0013042A" w:rsidRDefault="00FF62BE" w:rsidP="001E5B8B">
      <w:pPr>
        <w:jc w:val="center"/>
        <w:rPr>
          <w:b/>
        </w:rPr>
      </w:pPr>
      <w:r>
        <w:rPr>
          <w:b/>
          <w:noProof/>
        </w:rPr>
        <w:drawing>
          <wp:inline distT="0" distB="0" distL="0" distR="0" wp14:anchorId="4A7177E4" wp14:editId="7E11370C">
            <wp:extent cx="3118485" cy="2073910"/>
            <wp:effectExtent l="0" t="0" r="5715" b="8890"/>
            <wp:docPr id="1" name="Picture 1" descr="DSC_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_000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8485" cy="2073910"/>
                    </a:xfrm>
                    <a:prstGeom prst="rect">
                      <a:avLst/>
                    </a:prstGeom>
                    <a:noFill/>
                    <a:ln>
                      <a:noFill/>
                    </a:ln>
                  </pic:spPr>
                </pic:pic>
              </a:graphicData>
            </a:graphic>
          </wp:inline>
        </w:drawing>
      </w:r>
    </w:p>
    <w:p w14:paraId="7579C3AA" w14:textId="300B309D" w:rsidR="00FF62BE" w:rsidRDefault="00DB20E4" w:rsidP="00E4255E">
      <w:pPr>
        <w:rPr>
          <w:b/>
        </w:rPr>
      </w:pPr>
      <w:r>
        <w:rPr>
          <w:b/>
          <w:noProof/>
        </w:rPr>
        <mc:AlternateContent>
          <mc:Choice Requires="wps">
            <w:drawing>
              <wp:anchor distT="0" distB="0" distL="114300" distR="114300" simplePos="0" relativeHeight="251659264" behindDoc="0" locked="0" layoutInCell="1" allowOverlap="1" wp14:anchorId="6F9145E2" wp14:editId="7F1331BF">
                <wp:simplePos x="0" y="0"/>
                <wp:positionH relativeFrom="column">
                  <wp:posOffset>1489710</wp:posOffset>
                </wp:positionH>
                <wp:positionV relativeFrom="paragraph">
                  <wp:posOffset>87630</wp:posOffset>
                </wp:positionV>
                <wp:extent cx="3202305" cy="45974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20230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40267A" w14:textId="397F52F2" w:rsidR="00DB20E4" w:rsidRPr="001E5B8B" w:rsidRDefault="001E5B8B">
                            <w:pPr>
                              <w:rPr>
                                <w:sz w:val="20"/>
                                <w:szCs w:val="20"/>
                              </w:rPr>
                            </w:pPr>
                            <w:r w:rsidRPr="001E5B8B">
                              <w:rPr>
                                <w:sz w:val="20"/>
                                <w:szCs w:val="20"/>
                              </w:rPr>
                              <w:t xml:space="preserve">Finished </w:t>
                            </w:r>
                            <w:r w:rsidRPr="00CF2632">
                              <w:rPr>
                                <w:sz w:val="20"/>
                                <w:szCs w:val="20"/>
                              </w:rPr>
                              <w:t>product</w:t>
                            </w:r>
                            <w:r w:rsidRPr="001E5B8B">
                              <w:rPr>
                                <w:sz w:val="20"/>
                                <w:szCs w:val="20"/>
                              </w:rPr>
                              <w:t xml:space="preserve"> </w:t>
                            </w:r>
                            <w:r w:rsidR="00D01E9B">
                              <w:rPr>
                                <w:sz w:val="20"/>
                                <w:szCs w:val="20"/>
                              </w:rPr>
                              <w:t>based on</w:t>
                            </w:r>
                            <w:r w:rsidR="00D01E9B" w:rsidRPr="001E5B8B">
                              <w:rPr>
                                <w:sz w:val="20"/>
                                <w:szCs w:val="20"/>
                              </w:rPr>
                              <w:t xml:space="preserve"> </w:t>
                            </w:r>
                            <w:r w:rsidRPr="001E5B8B">
                              <w:rPr>
                                <w:sz w:val="20"/>
                                <w:szCs w:val="20"/>
                              </w:rPr>
                              <w:t>the shake table i</w:t>
                            </w:r>
                            <w:r>
                              <w:rPr>
                                <w:sz w:val="20"/>
                                <w:szCs w:val="20"/>
                              </w:rPr>
                              <w:t xml:space="preserve">nstructions.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F9145E2" id="_x0000_t202" coordsize="21600,21600" o:spt="202" path="m0,0l0,21600,21600,21600,21600,0xe">
                <v:stroke joinstyle="miter"/>
                <v:path gradientshapeok="t" o:connecttype="rect"/>
              </v:shapetype>
              <v:shape id="Text Box 2" o:spid="_x0000_s1026" type="#_x0000_t202" style="position:absolute;margin-left:117.3pt;margin-top:6.9pt;width:252.15pt;height:3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" filled="f" stroked="f">
                <v:textbox>
                  <w:txbxContent>
                    <w:p w14:paraId="3D40267A" w14:textId="397F52F2" w:rsidR="00DB20E4" w:rsidRPr="001E5B8B" w:rsidRDefault="001E5B8B">
                      <w:pPr>
                        <w:rPr>
                          <w:sz w:val="20"/>
                          <w:szCs w:val="20"/>
                        </w:rPr>
                      </w:pPr>
                      <w:r w:rsidRPr="001E5B8B">
                        <w:rPr>
                          <w:sz w:val="20"/>
                          <w:szCs w:val="20"/>
                        </w:rPr>
                        <w:t xml:space="preserve">Finished </w:t>
                      </w:r>
                      <w:r w:rsidRPr="00CF2632">
                        <w:rPr>
                          <w:sz w:val="20"/>
                          <w:szCs w:val="20"/>
                        </w:rPr>
                        <w:t>product</w:t>
                      </w:r>
                      <w:r w:rsidRPr="001E5B8B">
                        <w:rPr>
                          <w:sz w:val="20"/>
                          <w:szCs w:val="20"/>
                        </w:rPr>
                        <w:t xml:space="preserve"> </w:t>
                      </w:r>
                      <w:r w:rsidR="00D01E9B">
                        <w:rPr>
                          <w:sz w:val="20"/>
                          <w:szCs w:val="20"/>
                        </w:rPr>
                        <w:t>based on</w:t>
                      </w:r>
                      <w:r w:rsidR="00D01E9B" w:rsidRPr="001E5B8B">
                        <w:rPr>
                          <w:sz w:val="20"/>
                          <w:szCs w:val="20"/>
                        </w:rPr>
                        <w:t xml:space="preserve"> </w:t>
                      </w:r>
                      <w:r w:rsidRPr="001E5B8B">
                        <w:rPr>
                          <w:sz w:val="20"/>
                          <w:szCs w:val="20"/>
                        </w:rPr>
                        <w:t>the shake table i</w:t>
                      </w:r>
                      <w:r>
                        <w:rPr>
                          <w:sz w:val="20"/>
                          <w:szCs w:val="20"/>
                        </w:rPr>
                        <w:t xml:space="preserve">nstructions. </w:t>
                      </w:r>
                    </w:p>
                  </w:txbxContent>
                </v:textbox>
                <w10:wrap type="square"/>
              </v:shape>
            </w:pict>
          </mc:Fallback>
        </mc:AlternateContent>
      </w:r>
    </w:p>
    <w:p w14:paraId="5AF2262A" w14:textId="77777777" w:rsidR="00FF62BE" w:rsidRDefault="00FF62BE" w:rsidP="00E4255E">
      <w:pPr>
        <w:rPr>
          <w:b/>
        </w:rPr>
      </w:pPr>
    </w:p>
    <w:p w14:paraId="466D8F64" w14:textId="76136236" w:rsidR="0013042A" w:rsidRDefault="0013042A" w:rsidP="00E4255E">
      <w:pPr>
        <w:rPr>
          <w:b/>
        </w:rPr>
      </w:pPr>
      <w:r w:rsidRPr="0013042A">
        <w:rPr>
          <w:b/>
        </w:rPr>
        <w:t xml:space="preserve">Materials: </w:t>
      </w:r>
    </w:p>
    <w:p w14:paraId="5CDF9043" w14:textId="77777777" w:rsidR="00FF62BE" w:rsidRDefault="00FF62BE" w:rsidP="00E4255E">
      <w:pPr>
        <w:rPr>
          <w:b/>
        </w:rPr>
      </w:pPr>
    </w:p>
    <w:p w14:paraId="74726C98" w14:textId="3EC61798" w:rsidR="0013042A" w:rsidRPr="0013042A" w:rsidRDefault="0013042A" w:rsidP="0013042A">
      <w:pPr>
        <w:widowControl w:val="0"/>
        <w:numPr>
          <w:ilvl w:val="0"/>
          <w:numId w:val="18"/>
        </w:numPr>
        <w:tabs>
          <w:tab w:val="left" w:pos="220"/>
          <w:tab w:val="left" w:pos="720"/>
        </w:tabs>
        <w:autoSpaceDE w:val="0"/>
        <w:autoSpaceDN w:val="0"/>
        <w:adjustRightInd w:val="0"/>
        <w:ind w:hanging="720"/>
        <w:rPr>
          <w:rFonts w:cs="Helvetica Neue"/>
        </w:rPr>
      </w:pPr>
      <w:r w:rsidRPr="0013042A">
        <w:rPr>
          <w:rFonts w:cs="Helvetica Neue"/>
        </w:rPr>
        <w:t xml:space="preserve">2 ft. </w:t>
      </w:r>
      <w:r w:rsidR="00567578">
        <w:rPr>
          <w:rFonts w:cs="Helvetica Neue"/>
        </w:rPr>
        <w:t>by</w:t>
      </w:r>
      <w:r w:rsidRPr="0013042A">
        <w:rPr>
          <w:rFonts w:cs="Helvetica Neue"/>
        </w:rPr>
        <w:t xml:space="preserve"> 2 ft. plywood (or other wood as available, recommend </w:t>
      </w:r>
      <w:r w:rsidR="00567578">
        <w:rPr>
          <w:rFonts w:cs="Helvetica Neue"/>
        </w:rPr>
        <w:t xml:space="preserve">.25 </w:t>
      </w:r>
      <w:r w:rsidRPr="0013042A">
        <w:rPr>
          <w:rFonts w:cs="Helvetica Neue"/>
        </w:rPr>
        <w:t xml:space="preserve">– </w:t>
      </w:r>
      <w:r w:rsidR="00567578">
        <w:rPr>
          <w:rFonts w:cs="Helvetica Neue"/>
        </w:rPr>
        <w:t>.5</w:t>
      </w:r>
      <w:r w:rsidRPr="0013042A">
        <w:rPr>
          <w:rFonts w:cs="Helvetica Neue"/>
        </w:rPr>
        <w:t xml:space="preserve"> inch thick)</w:t>
      </w:r>
    </w:p>
    <w:p w14:paraId="64BD0179" w14:textId="1215E415" w:rsidR="0013042A" w:rsidRPr="0013042A" w:rsidRDefault="0013042A" w:rsidP="0013042A">
      <w:pPr>
        <w:widowControl w:val="0"/>
        <w:numPr>
          <w:ilvl w:val="0"/>
          <w:numId w:val="18"/>
        </w:numPr>
        <w:tabs>
          <w:tab w:val="left" w:pos="220"/>
          <w:tab w:val="left" w:pos="720"/>
        </w:tabs>
        <w:autoSpaceDE w:val="0"/>
        <w:autoSpaceDN w:val="0"/>
        <w:adjustRightInd w:val="0"/>
        <w:ind w:hanging="720"/>
        <w:rPr>
          <w:rFonts w:cs="Helvetica Neue"/>
        </w:rPr>
      </w:pPr>
      <w:r w:rsidRPr="0013042A">
        <w:rPr>
          <w:rFonts w:cs="Helvetica Neue"/>
        </w:rPr>
        <w:t>2</w:t>
      </w:r>
      <w:r w:rsidR="00567578">
        <w:rPr>
          <w:rFonts w:cs="Helvetica Neue"/>
        </w:rPr>
        <w:t>.5</w:t>
      </w:r>
      <w:r w:rsidRPr="0013042A">
        <w:rPr>
          <w:rFonts w:cs="Helvetica Neue"/>
        </w:rPr>
        <w:t xml:space="preserve"> inch to </w:t>
      </w:r>
      <w:r w:rsidR="00D01E9B">
        <w:rPr>
          <w:rFonts w:cs="Helvetica Neue"/>
        </w:rPr>
        <w:t>.625-inch</w:t>
      </w:r>
      <w:r w:rsidRPr="0013042A">
        <w:rPr>
          <w:rFonts w:cs="Helvetica Neue"/>
        </w:rPr>
        <w:t xml:space="preserve"> diameter wood dowels, approximately 36 inches long (note: hard woods are more durable, especially if the table is used for heavier items, i.e. liquefaction demos.)</w:t>
      </w:r>
    </w:p>
    <w:p w14:paraId="41EE5B58" w14:textId="6CDBC00F" w:rsidR="0013042A" w:rsidRPr="0013042A" w:rsidRDefault="00D01E9B" w:rsidP="0013042A">
      <w:pPr>
        <w:widowControl w:val="0"/>
        <w:numPr>
          <w:ilvl w:val="0"/>
          <w:numId w:val="18"/>
        </w:numPr>
        <w:tabs>
          <w:tab w:val="left" w:pos="220"/>
          <w:tab w:val="left" w:pos="720"/>
        </w:tabs>
        <w:autoSpaceDE w:val="0"/>
        <w:autoSpaceDN w:val="0"/>
        <w:adjustRightInd w:val="0"/>
        <w:ind w:hanging="720"/>
        <w:rPr>
          <w:rFonts w:cs="Helvetica Neue"/>
        </w:rPr>
      </w:pPr>
      <w:r w:rsidRPr="0013042A">
        <w:rPr>
          <w:rFonts w:cs="Helvetica Neue"/>
        </w:rPr>
        <w:t>1-inch</w:t>
      </w:r>
      <w:r w:rsidR="0013042A" w:rsidRPr="0013042A">
        <w:rPr>
          <w:rFonts w:cs="Helvetica Neue"/>
        </w:rPr>
        <w:t xml:space="preserve"> x 10 ft. PVC schedule 40 pipe that will be cut into 2 – 24 inch pipes and 2 – 30 inch pipes.</w:t>
      </w:r>
    </w:p>
    <w:p w14:paraId="70331762" w14:textId="77777777" w:rsidR="0013042A" w:rsidRPr="0013042A" w:rsidRDefault="0013042A" w:rsidP="0013042A">
      <w:pPr>
        <w:widowControl w:val="0"/>
        <w:numPr>
          <w:ilvl w:val="0"/>
          <w:numId w:val="18"/>
        </w:numPr>
        <w:tabs>
          <w:tab w:val="left" w:pos="220"/>
          <w:tab w:val="left" w:pos="720"/>
        </w:tabs>
        <w:autoSpaceDE w:val="0"/>
        <w:autoSpaceDN w:val="0"/>
        <w:adjustRightInd w:val="0"/>
        <w:ind w:hanging="720"/>
        <w:rPr>
          <w:rFonts w:cs="Helvetica Neue"/>
        </w:rPr>
      </w:pPr>
      <w:r w:rsidRPr="0013042A">
        <w:rPr>
          <w:rFonts w:cs="Helvetica Neue"/>
        </w:rPr>
        <w:t>4 – 1 inch PVC schedule 40, 90 degree elbows</w:t>
      </w:r>
    </w:p>
    <w:p w14:paraId="7314F153" w14:textId="26D80C7D" w:rsidR="0013042A" w:rsidRPr="0013042A" w:rsidRDefault="0013042A" w:rsidP="0013042A">
      <w:pPr>
        <w:widowControl w:val="0"/>
        <w:numPr>
          <w:ilvl w:val="0"/>
          <w:numId w:val="18"/>
        </w:numPr>
        <w:tabs>
          <w:tab w:val="left" w:pos="220"/>
          <w:tab w:val="left" w:pos="720"/>
        </w:tabs>
        <w:autoSpaceDE w:val="0"/>
        <w:autoSpaceDN w:val="0"/>
        <w:adjustRightInd w:val="0"/>
        <w:ind w:hanging="720"/>
        <w:rPr>
          <w:rFonts w:cs="Helvetica Neue"/>
        </w:rPr>
      </w:pPr>
      <w:r w:rsidRPr="0013042A">
        <w:rPr>
          <w:rFonts w:cs="Helvetica Neue"/>
        </w:rPr>
        <w:t>4</w:t>
      </w:r>
      <w:r w:rsidR="00567578">
        <w:rPr>
          <w:rFonts w:cs="Helvetica Neue"/>
        </w:rPr>
        <w:t>.25</w:t>
      </w:r>
      <w:r w:rsidR="00D01E9B">
        <w:rPr>
          <w:rFonts w:cs="Helvetica Neue"/>
        </w:rPr>
        <w:t>-</w:t>
      </w:r>
      <w:r w:rsidRPr="0013042A">
        <w:rPr>
          <w:rFonts w:cs="Helvetica Neue"/>
        </w:rPr>
        <w:t xml:space="preserve">inch x </w:t>
      </w:r>
      <w:r w:rsidR="00D01E9B" w:rsidRPr="0013042A">
        <w:rPr>
          <w:rFonts w:cs="Helvetica Neue"/>
        </w:rPr>
        <w:t>2.5-inch</w:t>
      </w:r>
      <w:r w:rsidRPr="0013042A">
        <w:rPr>
          <w:rFonts w:cs="Helvetica Neue"/>
        </w:rPr>
        <w:t xml:space="preserve"> eye bolts with corresponding 1/4 inch nuts</w:t>
      </w:r>
    </w:p>
    <w:p w14:paraId="057AFE8F" w14:textId="0B917A89" w:rsidR="0013042A" w:rsidRPr="0013042A" w:rsidRDefault="00D01E9B" w:rsidP="0013042A">
      <w:pPr>
        <w:widowControl w:val="0"/>
        <w:numPr>
          <w:ilvl w:val="0"/>
          <w:numId w:val="18"/>
        </w:numPr>
        <w:tabs>
          <w:tab w:val="left" w:pos="220"/>
          <w:tab w:val="left" w:pos="720"/>
        </w:tabs>
        <w:autoSpaceDE w:val="0"/>
        <w:autoSpaceDN w:val="0"/>
        <w:adjustRightInd w:val="0"/>
        <w:ind w:hanging="720"/>
        <w:rPr>
          <w:rFonts w:cs="Helvetica Neue"/>
        </w:rPr>
      </w:pPr>
      <w:r w:rsidRPr="0013042A">
        <w:rPr>
          <w:rFonts w:cs="Helvetica Neue"/>
        </w:rPr>
        <w:t>4</w:t>
      </w:r>
      <w:r>
        <w:rPr>
          <w:rFonts w:cs="Helvetica Neue"/>
        </w:rPr>
        <w:t>.25</w:t>
      </w:r>
      <w:r w:rsidRPr="0013042A">
        <w:rPr>
          <w:rFonts w:cs="Helvetica Neue"/>
        </w:rPr>
        <w:t>-inch</w:t>
      </w:r>
      <w:r w:rsidR="0013042A" w:rsidRPr="0013042A">
        <w:rPr>
          <w:rFonts w:cs="Helvetica Neue"/>
        </w:rPr>
        <w:t xml:space="preserve"> x 1 inch hex bolts with </w:t>
      </w:r>
      <w:r w:rsidR="00567578">
        <w:rPr>
          <w:rFonts w:cs="Helvetica Neue"/>
        </w:rPr>
        <w:t>.25</w:t>
      </w:r>
      <w:r w:rsidR="0013042A" w:rsidRPr="0013042A">
        <w:rPr>
          <w:rFonts w:cs="Helvetica Neue"/>
        </w:rPr>
        <w:t xml:space="preserve"> inch nuts (Note: hex bolts may be longer or shorter depending on the thickness of the 2 ft. x 2 ft. board utilized.)</w:t>
      </w:r>
    </w:p>
    <w:p w14:paraId="62997FAF" w14:textId="77777777" w:rsidR="0013042A" w:rsidRDefault="0013042A" w:rsidP="0013042A">
      <w:pPr>
        <w:widowControl w:val="0"/>
        <w:numPr>
          <w:ilvl w:val="0"/>
          <w:numId w:val="18"/>
        </w:numPr>
        <w:tabs>
          <w:tab w:val="left" w:pos="220"/>
          <w:tab w:val="left" w:pos="720"/>
        </w:tabs>
        <w:autoSpaceDE w:val="0"/>
        <w:autoSpaceDN w:val="0"/>
        <w:adjustRightInd w:val="0"/>
        <w:ind w:hanging="720"/>
        <w:rPr>
          <w:rFonts w:cs="Helvetica Neue"/>
        </w:rPr>
      </w:pPr>
      <w:r w:rsidRPr="0013042A">
        <w:rPr>
          <w:rFonts w:cs="Helvetica Neue"/>
        </w:rPr>
        <w:t>4 – rubber bands (recommend #64 bands)</w:t>
      </w:r>
    </w:p>
    <w:p w14:paraId="43FD6695" w14:textId="35C44A92" w:rsidR="0013042A" w:rsidRDefault="0013042A" w:rsidP="0013042A">
      <w:pPr>
        <w:widowControl w:val="0"/>
        <w:numPr>
          <w:ilvl w:val="0"/>
          <w:numId w:val="18"/>
        </w:numPr>
        <w:tabs>
          <w:tab w:val="left" w:pos="220"/>
          <w:tab w:val="left" w:pos="720"/>
        </w:tabs>
        <w:autoSpaceDE w:val="0"/>
        <w:autoSpaceDN w:val="0"/>
        <w:adjustRightInd w:val="0"/>
        <w:ind w:hanging="720"/>
        <w:rPr>
          <w:rFonts w:cs="Helvetica Neue"/>
        </w:rPr>
      </w:pPr>
      <w:r w:rsidRPr="0013042A">
        <w:rPr>
          <w:rFonts w:cs="Helvetica Neue"/>
        </w:rPr>
        <w:t>Velcro strips (or other material to hold the structure to the shake table surface)</w:t>
      </w:r>
    </w:p>
    <w:p w14:paraId="60ABAF92" w14:textId="77777777" w:rsidR="0013042A" w:rsidRDefault="0013042A" w:rsidP="0013042A">
      <w:pPr>
        <w:widowControl w:val="0"/>
        <w:tabs>
          <w:tab w:val="left" w:pos="220"/>
          <w:tab w:val="left" w:pos="720"/>
        </w:tabs>
        <w:autoSpaceDE w:val="0"/>
        <w:autoSpaceDN w:val="0"/>
        <w:adjustRightInd w:val="0"/>
        <w:rPr>
          <w:rFonts w:cs="Helvetica Neue"/>
        </w:rPr>
      </w:pPr>
    </w:p>
    <w:p w14:paraId="483D887C" w14:textId="3CD85FC3" w:rsidR="0013042A" w:rsidRDefault="0013042A" w:rsidP="0013042A">
      <w:pPr>
        <w:widowControl w:val="0"/>
        <w:autoSpaceDE w:val="0"/>
        <w:autoSpaceDN w:val="0"/>
        <w:adjustRightInd w:val="0"/>
        <w:rPr>
          <w:rFonts w:cs="Helvetica Neue"/>
          <w:b/>
          <w:bCs/>
          <w:color w:val="000000" w:themeColor="text1"/>
        </w:rPr>
      </w:pPr>
      <w:r w:rsidRPr="00567578">
        <w:rPr>
          <w:rFonts w:cs="Helvetica Neue"/>
          <w:b/>
          <w:bCs/>
          <w:color w:val="000000" w:themeColor="text1"/>
        </w:rPr>
        <w:lastRenderedPageBreak/>
        <w:t>Procedure</w:t>
      </w:r>
      <w:r w:rsidR="00567578">
        <w:rPr>
          <w:rFonts w:cs="Helvetica Neue"/>
          <w:b/>
          <w:bCs/>
          <w:color w:val="000000" w:themeColor="text1"/>
        </w:rPr>
        <w:t>:</w:t>
      </w:r>
    </w:p>
    <w:p w14:paraId="25749D44" w14:textId="31951638" w:rsidR="001E5B8B" w:rsidRPr="00567578" w:rsidRDefault="001E5B8B" w:rsidP="001E5B8B">
      <w:pPr>
        <w:widowControl w:val="0"/>
        <w:tabs>
          <w:tab w:val="left" w:pos="2211"/>
        </w:tabs>
        <w:autoSpaceDE w:val="0"/>
        <w:autoSpaceDN w:val="0"/>
        <w:adjustRightInd w:val="0"/>
        <w:rPr>
          <w:rFonts w:cs="Helvetica Neue"/>
          <w:b/>
          <w:bCs/>
          <w:color w:val="000000" w:themeColor="text1"/>
        </w:rPr>
      </w:pPr>
      <w:r>
        <w:rPr>
          <w:rFonts w:cs="Helvetica Neue"/>
          <w:b/>
          <w:bCs/>
          <w:color w:val="000000" w:themeColor="text1"/>
        </w:rPr>
        <w:tab/>
      </w:r>
    </w:p>
    <w:p w14:paraId="7BA9C7E6" w14:textId="77777777" w:rsidR="0013042A" w:rsidRPr="00567578" w:rsidRDefault="0013042A" w:rsidP="0013042A">
      <w:pPr>
        <w:widowControl w:val="0"/>
        <w:autoSpaceDE w:val="0"/>
        <w:autoSpaceDN w:val="0"/>
        <w:adjustRightInd w:val="0"/>
        <w:rPr>
          <w:rFonts w:cs="Helvetica Neue"/>
        </w:rPr>
      </w:pPr>
      <w:r w:rsidRPr="00567578">
        <w:rPr>
          <w:rFonts w:cs="Helvetica Neue"/>
        </w:rPr>
        <w:t>Construct the shake table (this process takes about 1/2 hour):</w:t>
      </w:r>
    </w:p>
    <w:p w14:paraId="3B66AE01" w14:textId="11BA15AA" w:rsidR="0013042A" w:rsidRPr="00567578" w:rsidRDefault="0013042A" w:rsidP="00567578">
      <w:pPr>
        <w:widowControl w:val="0"/>
        <w:numPr>
          <w:ilvl w:val="0"/>
          <w:numId w:val="19"/>
        </w:numPr>
        <w:tabs>
          <w:tab w:val="left" w:pos="220"/>
          <w:tab w:val="left" w:pos="720"/>
        </w:tabs>
        <w:autoSpaceDE w:val="0"/>
        <w:autoSpaceDN w:val="0"/>
        <w:adjustRightInd w:val="0"/>
        <w:rPr>
          <w:rFonts w:cs="Helvetica Neue"/>
        </w:rPr>
      </w:pPr>
      <w:r w:rsidRPr="00567578">
        <w:rPr>
          <w:rFonts w:cs="Helvetica Neue"/>
        </w:rPr>
        <w:t xml:space="preserve">Cut the PVC pipes into </w:t>
      </w:r>
      <w:r w:rsidR="003D223E">
        <w:rPr>
          <w:rFonts w:cs="Helvetica Neue"/>
        </w:rPr>
        <w:t>two</w:t>
      </w:r>
      <w:r w:rsidR="003D223E" w:rsidRPr="00567578">
        <w:rPr>
          <w:rFonts w:cs="Helvetica Neue"/>
        </w:rPr>
        <w:t xml:space="preserve"> 30</w:t>
      </w:r>
      <w:r w:rsidR="00E91F98">
        <w:rPr>
          <w:rFonts w:cs="Helvetica Neue"/>
        </w:rPr>
        <w:t xml:space="preserve"> </w:t>
      </w:r>
      <w:r w:rsidRPr="00567578">
        <w:rPr>
          <w:rFonts w:cs="Helvetica Neue"/>
        </w:rPr>
        <w:t xml:space="preserve">inch and </w:t>
      </w:r>
      <w:r w:rsidR="003D223E">
        <w:rPr>
          <w:rFonts w:cs="Helvetica Neue"/>
        </w:rPr>
        <w:t xml:space="preserve">two </w:t>
      </w:r>
      <w:r w:rsidR="003D223E" w:rsidRPr="00567578">
        <w:rPr>
          <w:rFonts w:cs="Helvetica Neue"/>
        </w:rPr>
        <w:t>24</w:t>
      </w:r>
      <w:r w:rsidR="00E91F98">
        <w:rPr>
          <w:rFonts w:cs="Helvetica Neue"/>
        </w:rPr>
        <w:t xml:space="preserve"> </w:t>
      </w:r>
      <w:r w:rsidRPr="00567578">
        <w:rPr>
          <w:rFonts w:cs="Helvetica Neue"/>
        </w:rPr>
        <w:t>inch pipes. Drill 5/16</w:t>
      </w:r>
      <w:r w:rsidR="00E91F98">
        <w:rPr>
          <w:rFonts w:cs="Helvetica Neue"/>
        </w:rPr>
        <w:t xml:space="preserve"> </w:t>
      </w:r>
      <w:r w:rsidRPr="00567578">
        <w:rPr>
          <w:rFonts w:cs="Helvetica Neue"/>
        </w:rPr>
        <w:t>inch holes 2</w:t>
      </w:r>
      <w:r w:rsidR="00E91F98">
        <w:rPr>
          <w:rFonts w:cs="Helvetica Neue"/>
        </w:rPr>
        <w:t xml:space="preserve"> </w:t>
      </w:r>
      <w:r w:rsidRPr="00567578">
        <w:rPr>
          <w:rFonts w:cs="Helvetica Neue"/>
        </w:rPr>
        <w:t xml:space="preserve">inches from each end of the </w:t>
      </w:r>
      <w:proofErr w:type="gramStart"/>
      <w:r w:rsidR="003D223E" w:rsidRPr="00567578">
        <w:rPr>
          <w:rFonts w:cs="Helvetica Neue"/>
        </w:rPr>
        <w:t>24</w:t>
      </w:r>
      <w:r w:rsidR="00E91F98">
        <w:rPr>
          <w:rFonts w:cs="Helvetica Neue"/>
        </w:rPr>
        <w:t xml:space="preserve"> </w:t>
      </w:r>
      <w:r w:rsidR="003D223E" w:rsidRPr="00567578">
        <w:rPr>
          <w:rFonts w:cs="Helvetica Neue"/>
        </w:rPr>
        <w:t>inch</w:t>
      </w:r>
      <w:proofErr w:type="gramEnd"/>
      <w:r w:rsidRPr="00567578">
        <w:rPr>
          <w:rFonts w:cs="Helvetica Neue"/>
        </w:rPr>
        <w:t xml:space="preserve"> pipe sections. Join the pipes with the PVC elbows forming a rectangle.</w:t>
      </w:r>
    </w:p>
    <w:p w14:paraId="357B5AEB" w14:textId="7BD46DF5" w:rsidR="0013042A" w:rsidRPr="00567578" w:rsidRDefault="0013042A" w:rsidP="00567578">
      <w:pPr>
        <w:pStyle w:val="ListParagraph"/>
        <w:widowControl w:val="0"/>
        <w:numPr>
          <w:ilvl w:val="0"/>
          <w:numId w:val="19"/>
        </w:numPr>
        <w:tabs>
          <w:tab w:val="left" w:pos="220"/>
          <w:tab w:val="left" w:pos="720"/>
        </w:tabs>
        <w:autoSpaceDE w:val="0"/>
        <w:autoSpaceDN w:val="0"/>
        <w:adjustRightInd w:val="0"/>
        <w:spacing w:after="0"/>
        <w:rPr>
          <w:rFonts w:cs="Helvetica Neue"/>
        </w:rPr>
      </w:pPr>
      <w:r w:rsidRPr="00567578">
        <w:rPr>
          <w:rFonts w:cs="Helvetica Neue"/>
        </w:rPr>
        <w:t>Insert the eye bolts into the drilled holes on the 24</w:t>
      </w:r>
      <w:r w:rsidR="00E91F98">
        <w:rPr>
          <w:rFonts w:cs="Helvetica Neue"/>
        </w:rPr>
        <w:t xml:space="preserve"> </w:t>
      </w:r>
      <w:r w:rsidRPr="00567578">
        <w:rPr>
          <w:rFonts w:cs="Helvetica Neue"/>
        </w:rPr>
        <w:t>inch PVC pipes and fasten with the 1/4</w:t>
      </w:r>
      <w:r w:rsidR="001E5B8B">
        <w:rPr>
          <w:rFonts w:cs="Helvetica Neue"/>
        </w:rPr>
        <w:t xml:space="preserve"> </w:t>
      </w:r>
      <w:r w:rsidRPr="00567578">
        <w:rPr>
          <w:rFonts w:cs="Helvetica Neue"/>
        </w:rPr>
        <w:t>inch nuts.</w:t>
      </w:r>
    </w:p>
    <w:p w14:paraId="74FB5438" w14:textId="01C3E8A1" w:rsidR="00567578" w:rsidRPr="00567578" w:rsidRDefault="00567578" w:rsidP="00567578">
      <w:pPr>
        <w:widowControl w:val="0"/>
        <w:numPr>
          <w:ilvl w:val="0"/>
          <w:numId w:val="19"/>
        </w:numPr>
        <w:tabs>
          <w:tab w:val="left" w:pos="220"/>
          <w:tab w:val="left" w:pos="720"/>
        </w:tabs>
        <w:autoSpaceDE w:val="0"/>
        <w:autoSpaceDN w:val="0"/>
        <w:adjustRightInd w:val="0"/>
        <w:rPr>
          <w:rFonts w:cs="Helvetica Neue"/>
        </w:rPr>
      </w:pPr>
      <w:r w:rsidRPr="00567578">
        <w:rPr>
          <w:rFonts w:cs="Helvetica Neue"/>
        </w:rPr>
        <w:t>Drill 5/16</w:t>
      </w:r>
      <w:r w:rsidR="00E91F98">
        <w:rPr>
          <w:rFonts w:cs="Helvetica Neue"/>
        </w:rPr>
        <w:t xml:space="preserve"> </w:t>
      </w:r>
      <w:r w:rsidRPr="00567578">
        <w:rPr>
          <w:rFonts w:cs="Helvetica Neue"/>
        </w:rPr>
        <w:t>inch holes in the four corners of the 2 ft. x 2 ft. plywood. Center the holes 2</w:t>
      </w:r>
      <w:r w:rsidR="00E91F98">
        <w:rPr>
          <w:rFonts w:cs="Helvetica Neue"/>
        </w:rPr>
        <w:t xml:space="preserve"> </w:t>
      </w:r>
      <w:r w:rsidRPr="00567578">
        <w:rPr>
          <w:rFonts w:cs="Helvetica Neue"/>
        </w:rPr>
        <w:t>inches from each edge. Insert the 1/4</w:t>
      </w:r>
      <w:r w:rsidR="00E91F98">
        <w:rPr>
          <w:rFonts w:cs="Helvetica Neue"/>
        </w:rPr>
        <w:t xml:space="preserve"> </w:t>
      </w:r>
      <w:r w:rsidRPr="00567578">
        <w:rPr>
          <w:rFonts w:cs="Helvetica Neue"/>
        </w:rPr>
        <w:t>inch hex bolts and corresponding nuts in these holes and fasten. Leave some play so that the rubber bands can be wrapped around the bolts.</w:t>
      </w:r>
    </w:p>
    <w:p w14:paraId="68DAD67C" w14:textId="19D50EE3" w:rsidR="00567578" w:rsidRPr="00567578" w:rsidRDefault="00567578" w:rsidP="00567578">
      <w:pPr>
        <w:widowControl w:val="0"/>
        <w:numPr>
          <w:ilvl w:val="0"/>
          <w:numId w:val="19"/>
        </w:numPr>
        <w:tabs>
          <w:tab w:val="left" w:pos="220"/>
          <w:tab w:val="left" w:pos="720"/>
        </w:tabs>
        <w:autoSpaceDE w:val="0"/>
        <w:autoSpaceDN w:val="0"/>
        <w:adjustRightInd w:val="0"/>
        <w:rPr>
          <w:rFonts w:cs="Helvetica Neue"/>
        </w:rPr>
      </w:pPr>
      <w:r w:rsidRPr="00567578">
        <w:rPr>
          <w:rFonts w:cs="Helvetica Neue"/>
        </w:rPr>
        <w:t>Place the dowels on top of and perpendicular to the 30</w:t>
      </w:r>
      <w:r w:rsidR="00E91F98">
        <w:rPr>
          <w:rFonts w:cs="Helvetica Neue"/>
        </w:rPr>
        <w:t xml:space="preserve"> </w:t>
      </w:r>
      <w:r w:rsidRPr="00567578">
        <w:rPr>
          <w:rFonts w:cs="Helvetica Neue"/>
        </w:rPr>
        <w:t>inch PVC pipes. Place the plywood on top of the dowels. Wrap one rubber band around each eye bolt and then around the hex bolt nearest it. Now tighten the hex bolt to a snug fit securing the rubber bands in place.</w:t>
      </w:r>
    </w:p>
    <w:p w14:paraId="1DDFDD39" w14:textId="2E6353DA" w:rsidR="0013042A" w:rsidRDefault="00567578" w:rsidP="00567578">
      <w:pPr>
        <w:pStyle w:val="ListParagraph"/>
        <w:widowControl w:val="0"/>
        <w:numPr>
          <w:ilvl w:val="0"/>
          <w:numId w:val="19"/>
        </w:numPr>
        <w:tabs>
          <w:tab w:val="left" w:pos="220"/>
          <w:tab w:val="left" w:pos="720"/>
        </w:tabs>
        <w:autoSpaceDE w:val="0"/>
        <w:autoSpaceDN w:val="0"/>
        <w:adjustRightInd w:val="0"/>
        <w:rPr>
          <w:rFonts w:cs="Helvetica Neue"/>
        </w:rPr>
      </w:pPr>
      <w:r w:rsidRPr="00567578">
        <w:rPr>
          <w:rFonts w:cs="Helvetica Neue"/>
        </w:rPr>
        <w:t>Place the Velcro on the plywood in a configuration such that it is able to hold your structure securely on top during the shaking activity.</w:t>
      </w:r>
    </w:p>
    <w:p w14:paraId="4AF99A67" w14:textId="6C45A52B" w:rsidR="00567578" w:rsidRPr="00077A02" w:rsidRDefault="00567578" w:rsidP="00567578">
      <w:pPr>
        <w:widowControl w:val="0"/>
        <w:tabs>
          <w:tab w:val="left" w:pos="220"/>
          <w:tab w:val="left" w:pos="720"/>
        </w:tabs>
        <w:autoSpaceDE w:val="0"/>
        <w:autoSpaceDN w:val="0"/>
        <w:adjustRightInd w:val="0"/>
        <w:rPr>
          <w:rFonts w:cs="Helvetica Neue"/>
          <w:b/>
        </w:rPr>
      </w:pPr>
      <w:r w:rsidRPr="00077A02">
        <w:rPr>
          <w:rFonts w:cs="Helvetica Neue"/>
          <w:b/>
        </w:rPr>
        <w:t>Shake Table Reference:</w:t>
      </w:r>
    </w:p>
    <w:p w14:paraId="525A463E" w14:textId="77777777" w:rsidR="00567578" w:rsidRPr="00567578" w:rsidRDefault="00567578" w:rsidP="00567578">
      <w:pPr>
        <w:widowControl w:val="0"/>
        <w:tabs>
          <w:tab w:val="left" w:pos="220"/>
          <w:tab w:val="left" w:pos="720"/>
        </w:tabs>
        <w:autoSpaceDE w:val="0"/>
        <w:autoSpaceDN w:val="0"/>
        <w:adjustRightInd w:val="0"/>
        <w:rPr>
          <w:rFonts w:cs="Helvetica Neue"/>
        </w:rPr>
      </w:pPr>
    </w:p>
    <w:p w14:paraId="46DE4AFF" w14:textId="30A41268" w:rsidR="00567578" w:rsidRDefault="00567578" w:rsidP="00567578">
      <w:pPr>
        <w:widowControl w:val="0"/>
        <w:tabs>
          <w:tab w:val="left" w:pos="220"/>
          <w:tab w:val="left" w:pos="720"/>
        </w:tabs>
        <w:autoSpaceDE w:val="0"/>
        <w:autoSpaceDN w:val="0"/>
        <w:adjustRightInd w:val="0"/>
        <w:ind w:left="216" w:hanging="216"/>
        <w:rPr>
          <w:rFonts w:cs="Helvetica Neue"/>
        </w:rPr>
      </w:pPr>
      <w:r w:rsidRPr="00567578">
        <w:rPr>
          <w:rFonts w:cs="Helvetica Neue"/>
        </w:rPr>
        <w:t xml:space="preserve">Jason Lloyd; NEES EOT (2011), "NEES Teaching Demonstration: Shake Table Assembly," </w:t>
      </w:r>
      <w:hyperlink r:id="rId9" w:history="1">
        <w:r w:rsidR="003D223E" w:rsidRPr="00F86156">
          <w:rPr>
            <w:rStyle w:val="Hyperlink"/>
            <w:rFonts w:cs="Helvetica Neue"/>
          </w:rPr>
          <w:t>https://nees.org/resources/2938</w:t>
        </w:r>
      </w:hyperlink>
      <w:r w:rsidRPr="00567578">
        <w:rPr>
          <w:rFonts w:cs="Helvetica Neue"/>
        </w:rPr>
        <w:t>.</w:t>
      </w:r>
    </w:p>
    <w:p w14:paraId="131BFF84" w14:textId="77777777" w:rsidR="00CB5DF2" w:rsidRDefault="00CB5DF2" w:rsidP="00567578">
      <w:pPr>
        <w:widowControl w:val="0"/>
        <w:tabs>
          <w:tab w:val="left" w:pos="220"/>
          <w:tab w:val="left" w:pos="720"/>
        </w:tabs>
        <w:autoSpaceDE w:val="0"/>
        <w:autoSpaceDN w:val="0"/>
        <w:adjustRightInd w:val="0"/>
        <w:ind w:left="216" w:hanging="216"/>
        <w:rPr>
          <w:rFonts w:cs="Helvetica Neue"/>
        </w:rPr>
      </w:pPr>
    </w:p>
    <w:p w14:paraId="126A3772" w14:textId="77777777" w:rsidR="00CB5DF2" w:rsidRDefault="00CB5DF2" w:rsidP="00567578">
      <w:pPr>
        <w:widowControl w:val="0"/>
        <w:tabs>
          <w:tab w:val="left" w:pos="220"/>
          <w:tab w:val="left" w:pos="720"/>
        </w:tabs>
        <w:autoSpaceDE w:val="0"/>
        <w:autoSpaceDN w:val="0"/>
        <w:adjustRightInd w:val="0"/>
        <w:ind w:left="216" w:hanging="216"/>
        <w:rPr>
          <w:rFonts w:cs="Helvetica Neue"/>
        </w:rPr>
      </w:pPr>
    </w:p>
    <w:p w14:paraId="0FDDCD8F" w14:textId="77777777" w:rsidR="00CB5DF2" w:rsidRDefault="00CB5DF2" w:rsidP="00567578">
      <w:pPr>
        <w:widowControl w:val="0"/>
        <w:tabs>
          <w:tab w:val="left" w:pos="220"/>
          <w:tab w:val="left" w:pos="720"/>
        </w:tabs>
        <w:autoSpaceDE w:val="0"/>
        <w:autoSpaceDN w:val="0"/>
        <w:adjustRightInd w:val="0"/>
        <w:ind w:left="216" w:hanging="216"/>
        <w:rPr>
          <w:rFonts w:cs="Helvetica Neue"/>
        </w:rPr>
      </w:pPr>
    </w:p>
    <w:p w14:paraId="4B23A2D1" w14:textId="77777777" w:rsidR="00CB5DF2" w:rsidRDefault="00CB5DF2" w:rsidP="00567578">
      <w:pPr>
        <w:widowControl w:val="0"/>
        <w:tabs>
          <w:tab w:val="left" w:pos="220"/>
          <w:tab w:val="left" w:pos="720"/>
        </w:tabs>
        <w:autoSpaceDE w:val="0"/>
        <w:autoSpaceDN w:val="0"/>
        <w:adjustRightInd w:val="0"/>
        <w:ind w:left="216" w:hanging="216"/>
        <w:rPr>
          <w:rFonts w:cs="Helvetica Neue"/>
        </w:rPr>
      </w:pPr>
    </w:p>
    <w:p w14:paraId="34EC9936" w14:textId="77777777" w:rsidR="00CB5DF2" w:rsidRDefault="00CB5DF2" w:rsidP="00CB5DF2">
      <w:pPr>
        <w:rPr>
          <w:b/>
          <w:i/>
        </w:rPr>
      </w:pPr>
    </w:p>
    <w:p w14:paraId="125BF9F1" w14:textId="77777777" w:rsidR="00CB5DF2" w:rsidRDefault="00CB5DF2" w:rsidP="00CB5DF2">
      <w:pPr>
        <w:rPr>
          <w:b/>
          <w:i/>
        </w:rPr>
      </w:pPr>
    </w:p>
    <w:p w14:paraId="2FF0C617" w14:textId="77777777" w:rsidR="00CB5DF2" w:rsidRDefault="00CB5DF2" w:rsidP="00CB5DF2">
      <w:pPr>
        <w:rPr>
          <w:b/>
          <w:i/>
        </w:rPr>
      </w:pPr>
    </w:p>
    <w:p w14:paraId="42EC3938" w14:textId="77777777" w:rsidR="00CB5DF2" w:rsidRDefault="00CB5DF2" w:rsidP="00CB5DF2">
      <w:pPr>
        <w:rPr>
          <w:b/>
          <w:i/>
        </w:rPr>
      </w:pPr>
    </w:p>
    <w:p w14:paraId="7B5C0384" w14:textId="77777777" w:rsidR="00CB5DF2" w:rsidRDefault="00CB5DF2" w:rsidP="00CB5DF2">
      <w:pPr>
        <w:rPr>
          <w:b/>
          <w:i/>
        </w:rPr>
      </w:pPr>
    </w:p>
    <w:p w14:paraId="13FFC78E" w14:textId="77777777" w:rsidR="00CB5DF2" w:rsidRDefault="00CB5DF2" w:rsidP="00CB5DF2">
      <w:pPr>
        <w:rPr>
          <w:b/>
          <w:i/>
        </w:rPr>
      </w:pPr>
    </w:p>
    <w:p w14:paraId="56975BF1" w14:textId="77777777" w:rsidR="00CB5DF2" w:rsidRDefault="00CB5DF2" w:rsidP="00CB5DF2">
      <w:pPr>
        <w:rPr>
          <w:b/>
          <w:i/>
        </w:rPr>
      </w:pPr>
    </w:p>
    <w:p w14:paraId="07AEFFBA" w14:textId="77777777" w:rsidR="00CB5DF2" w:rsidRDefault="00CB5DF2" w:rsidP="00CB5DF2">
      <w:pPr>
        <w:rPr>
          <w:b/>
          <w:i/>
        </w:rPr>
      </w:pPr>
    </w:p>
    <w:p w14:paraId="5F952782" w14:textId="77777777" w:rsidR="00CB5DF2" w:rsidRDefault="00CB5DF2" w:rsidP="00CB5DF2">
      <w:pPr>
        <w:rPr>
          <w:b/>
          <w:i/>
        </w:rPr>
      </w:pPr>
    </w:p>
    <w:p w14:paraId="7819951E" w14:textId="77777777" w:rsidR="00CB5DF2" w:rsidRDefault="00CB5DF2" w:rsidP="00CB5DF2">
      <w:pPr>
        <w:rPr>
          <w:b/>
          <w:i/>
        </w:rPr>
      </w:pPr>
    </w:p>
    <w:p w14:paraId="087A9983" w14:textId="77777777" w:rsidR="00CB5DF2" w:rsidRDefault="00CB5DF2" w:rsidP="00CB5DF2">
      <w:pPr>
        <w:rPr>
          <w:b/>
          <w:i/>
        </w:rPr>
      </w:pPr>
    </w:p>
    <w:p w14:paraId="67169E54" w14:textId="77777777" w:rsidR="007C5D36" w:rsidRDefault="007C5D36" w:rsidP="00CB5DF2">
      <w:pPr>
        <w:rPr>
          <w:b/>
          <w:i/>
        </w:rPr>
      </w:pPr>
    </w:p>
    <w:p w14:paraId="46DBA410" w14:textId="77777777" w:rsidR="007C5D36" w:rsidRDefault="007C5D36" w:rsidP="00CB5DF2">
      <w:pPr>
        <w:rPr>
          <w:b/>
          <w:i/>
        </w:rPr>
      </w:pPr>
    </w:p>
    <w:p w14:paraId="7331C842" w14:textId="77777777" w:rsidR="007C5D36" w:rsidRDefault="007C5D36" w:rsidP="00CB5DF2">
      <w:pPr>
        <w:rPr>
          <w:b/>
          <w:i/>
        </w:rPr>
      </w:pPr>
    </w:p>
    <w:p w14:paraId="57DC92FF" w14:textId="77777777" w:rsidR="007C5D36" w:rsidRDefault="007C5D36" w:rsidP="00CB5DF2">
      <w:pPr>
        <w:rPr>
          <w:b/>
          <w:i/>
        </w:rPr>
      </w:pPr>
    </w:p>
    <w:p w14:paraId="440026C4" w14:textId="77777777" w:rsidR="007C5D36" w:rsidRDefault="007C5D36" w:rsidP="00CB5DF2">
      <w:pPr>
        <w:rPr>
          <w:b/>
          <w:i/>
        </w:rPr>
      </w:pPr>
    </w:p>
    <w:p w14:paraId="54DBF6C8" w14:textId="77777777" w:rsidR="007C5D36" w:rsidRDefault="007C5D36" w:rsidP="00CB5DF2">
      <w:pPr>
        <w:rPr>
          <w:b/>
          <w:i/>
        </w:rPr>
      </w:pPr>
    </w:p>
    <w:p w14:paraId="625FE292" w14:textId="77777777" w:rsidR="00CB5DF2" w:rsidRDefault="00CB5DF2" w:rsidP="00CB5DF2">
      <w:pPr>
        <w:rPr>
          <w:b/>
          <w:i/>
        </w:rPr>
      </w:pPr>
    </w:p>
    <w:p w14:paraId="1383ECC9" w14:textId="77777777" w:rsidR="00CB5DF2" w:rsidRDefault="00CB5DF2" w:rsidP="00CB5DF2">
      <w:pPr>
        <w:rPr>
          <w:b/>
          <w:i/>
        </w:rPr>
      </w:pPr>
    </w:p>
    <w:p w14:paraId="471F8428" w14:textId="77777777" w:rsidR="00CB5DF2" w:rsidRDefault="00CB5DF2" w:rsidP="00CB5DF2">
      <w:pPr>
        <w:rPr>
          <w:b/>
          <w:i/>
        </w:rPr>
      </w:pPr>
    </w:p>
    <w:p w14:paraId="1F1DC1A8" w14:textId="77777777" w:rsidR="00CB5DF2" w:rsidRDefault="00CB5DF2" w:rsidP="00CB5DF2">
      <w:pPr>
        <w:rPr>
          <w:b/>
          <w:i/>
        </w:rPr>
      </w:pPr>
    </w:p>
    <w:p w14:paraId="1CEA82E8" w14:textId="77777777" w:rsidR="000E0A8E" w:rsidRDefault="000E0A8E" w:rsidP="00CB5DF2">
      <w:pPr>
        <w:rPr>
          <w:b/>
          <w:i/>
        </w:rPr>
      </w:pPr>
    </w:p>
    <w:p w14:paraId="539B1CAD" w14:textId="77777777" w:rsidR="00CB5DF2" w:rsidRDefault="00CB5DF2" w:rsidP="00CB5DF2">
      <w:pPr>
        <w:rPr>
          <w:b/>
          <w:i/>
        </w:rPr>
      </w:pPr>
    </w:p>
    <w:p w14:paraId="00A8001A" w14:textId="77777777" w:rsidR="00CB5DF2" w:rsidRDefault="00CB5DF2" w:rsidP="00CB5DF2">
      <w:pPr>
        <w:rPr>
          <w:b/>
          <w:i/>
        </w:rPr>
      </w:pPr>
    </w:p>
    <w:p w14:paraId="35B2069C" w14:textId="3969274F" w:rsidR="00CB5DF2" w:rsidRPr="00CF2632" w:rsidRDefault="007C5D36" w:rsidP="00CB5DF2">
      <w:pPr>
        <w:rPr>
          <w:b/>
        </w:rPr>
      </w:pPr>
      <w:r w:rsidRPr="00CB040C">
        <w:rPr>
          <w:b/>
        </w:rPr>
        <w:t xml:space="preserve">Earthquake Engineering and Design Challenge </w:t>
      </w:r>
      <w:r w:rsidR="00CF2632" w:rsidRPr="00CF2632">
        <w:rPr>
          <w:b/>
        </w:rPr>
        <w:t>Team Worksheet</w:t>
      </w:r>
    </w:p>
    <w:p w14:paraId="09B46F7C" w14:textId="77777777" w:rsidR="00CB5DF2" w:rsidRDefault="00CB5DF2" w:rsidP="00CB5DF2">
      <w:pPr>
        <w:rPr>
          <w:b/>
          <w:i/>
        </w:rPr>
      </w:pPr>
    </w:p>
    <w:p w14:paraId="73BE7E70" w14:textId="77777777" w:rsidR="00CB5DF2" w:rsidRPr="00D319D5" w:rsidRDefault="00CB5DF2" w:rsidP="00CB5DF2">
      <w:r w:rsidRPr="000E0A8E">
        <w:rPr>
          <w:b/>
        </w:rPr>
        <w:t>Directions:</w:t>
      </w:r>
      <w:r w:rsidRPr="00CB040C">
        <w:rPr>
          <w:b/>
          <w:i/>
        </w:rPr>
        <w:t xml:space="preserve"> </w:t>
      </w:r>
      <w:r w:rsidRPr="000E0A8E">
        <w:t>Fill out the sheet paying careful attention to your structure’s essential design qualities, and then bring this paper and your structure to the shake table to start the testing process.  Do some preliminary design tests before submitting your structure for official testing.</w:t>
      </w:r>
    </w:p>
    <w:p w14:paraId="6E057603" w14:textId="77777777" w:rsidR="00CB5DF2" w:rsidRPr="000E0A8E" w:rsidRDefault="00CB5DF2" w:rsidP="00CB5DF2"/>
    <w:p w14:paraId="628D3D82" w14:textId="77777777" w:rsidR="00CB5DF2" w:rsidRPr="00CB040C" w:rsidRDefault="00CB5DF2" w:rsidP="00CB5DF2">
      <w:pPr>
        <w:jc w:val="center"/>
        <w:rPr>
          <w:u w:val="single"/>
        </w:rPr>
      </w:pPr>
      <w:r w:rsidRPr="00CB040C">
        <w:rPr>
          <w:b/>
        </w:rPr>
        <w:t>Team Name:</w:t>
      </w:r>
      <w:r w:rsidRPr="00CB040C">
        <w:t xml:space="preserve"> </w:t>
      </w:r>
      <w:r w:rsidRPr="00CB040C">
        <w:softHyphen/>
      </w:r>
      <w:r w:rsidRPr="00CB040C">
        <w:softHyphen/>
      </w:r>
      <w:r w:rsidRPr="00CB040C">
        <w:softHyphen/>
      </w:r>
      <w:r w:rsidRPr="00CB040C">
        <w:softHyphen/>
      </w:r>
      <w:r w:rsidRPr="00CB040C">
        <w:softHyphen/>
      </w:r>
      <w:r w:rsidRPr="00CB040C">
        <w:softHyphen/>
      </w:r>
      <w:r w:rsidRPr="00CB040C">
        <w:rPr>
          <w:u w:val="single"/>
        </w:rPr>
        <w:t>________________________________________________________</w:t>
      </w:r>
    </w:p>
    <w:p w14:paraId="5F7D9E22" w14:textId="77777777" w:rsidR="00CB5DF2" w:rsidRPr="00CB040C" w:rsidRDefault="00CB5DF2" w:rsidP="00CB5DF2">
      <w:pPr>
        <w:jc w:val="center"/>
        <w:rPr>
          <w:u w:val="single"/>
        </w:rPr>
      </w:pPr>
    </w:p>
    <w:p w14:paraId="71286C7E" w14:textId="77777777" w:rsidR="00CB5DF2" w:rsidRPr="00CB040C" w:rsidRDefault="00CB5DF2" w:rsidP="00CB5DF2">
      <w:pPr>
        <w:jc w:val="center"/>
        <w:rPr>
          <w:u w:val="single"/>
        </w:rPr>
      </w:pPr>
      <w:r w:rsidRPr="00CB040C">
        <w:rPr>
          <w:b/>
        </w:rPr>
        <w:t>Building Name:</w:t>
      </w:r>
      <w:r w:rsidRPr="00CB040C">
        <w:t xml:space="preserve"> </w:t>
      </w:r>
      <w:r w:rsidRPr="00CB040C">
        <w:softHyphen/>
      </w:r>
      <w:r w:rsidRPr="00CB040C">
        <w:softHyphen/>
      </w:r>
      <w:r w:rsidRPr="00CB040C">
        <w:softHyphen/>
      </w:r>
      <w:r w:rsidRPr="00CB040C">
        <w:softHyphen/>
      </w:r>
      <w:r w:rsidRPr="00CB040C">
        <w:softHyphen/>
      </w:r>
      <w:r w:rsidRPr="00CB040C">
        <w:softHyphen/>
      </w:r>
      <w:r w:rsidRPr="00CB040C">
        <w:rPr>
          <w:u w:val="single"/>
        </w:rPr>
        <w:t>________________________________________________________</w:t>
      </w:r>
    </w:p>
    <w:p w14:paraId="36D71E6D" w14:textId="77777777" w:rsidR="00CB5DF2" w:rsidRPr="00CB040C" w:rsidRDefault="00CB5DF2" w:rsidP="00CB5DF2">
      <w:pPr>
        <w:rPr>
          <w:u w:val="single"/>
        </w:rPr>
      </w:pPr>
    </w:p>
    <w:p w14:paraId="75B710CA" w14:textId="77777777" w:rsidR="00CB5DF2" w:rsidRPr="00CB040C" w:rsidRDefault="00CB5DF2" w:rsidP="00CB5DF2">
      <w:pPr>
        <w:jc w:val="center"/>
        <w:rPr>
          <w:b/>
        </w:rPr>
      </w:pPr>
      <w:r w:rsidRPr="00CB040C">
        <w:rPr>
          <w:b/>
        </w:rPr>
        <w:t>General Structure Design Criteria:</w:t>
      </w:r>
    </w:p>
    <w:p w14:paraId="0B0C0362" w14:textId="77777777" w:rsidR="00CB5DF2" w:rsidRPr="00CB040C" w:rsidRDefault="00CB5DF2" w:rsidP="00CB5DF2">
      <w:pPr>
        <w:pStyle w:val="ListParagraph"/>
        <w:numPr>
          <w:ilvl w:val="0"/>
          <w:numId w:val="9"/>
        </w:numPr>
        <w:ind w:left="1080"/>
      </w:pPr>
      <w:r w:rsidRPr="00CB040C">
        <w:t xml:space="preserve">Structure should be designed and built to </w:t>
      </w:r>
      <w:r w:rsidRPr="00CB040C">
        <w:rPr>
          <w:b/>
        </w:rPr>
        <w:t>maximize structure height.</w:t>
      </w:r>
    </w:p>
    <w:p w14:paraId="66EA6C97" w14:textId="77777777" w:rsidR="00CB5DF2" w:rsidRPr="00CB040C" w:rsidRDefault="00CB5DF2" w:rsidP="00CB5DF2">
      <w:pPr>
        <w:pStyle w:val="ListParagraph"/>
        <w:numPr>
          <w:ilvl w:val="0"/>
          <w:numId w:val="9"/>
        </w:numPr>
        <w:ind w:left="1080"/>
      </w:pPr>
      <w:r w:rsidRPr="00CB040C">
        <w:t xml:space="preserve">Structure should be designed and built to </w:t>
      </w:r>
      <w:r w:rsidRPr="00CB040C">
        <w:rPr>
          <w:b/>
        </w:rPr>
        <w:t>maximize earthquake resistance.</w:t>
      </w:r>
    </w:p>
    <w:p w14:paraId="4A54BA37" w14:textId="77777777" w:rsidR="00CB5DF2" w:rsidRPr="00CB040C" w:rsidRDefault="00CB5DF2" w:rsidP="00CB5DF2">
      <w:pPr>
        <w:pStyle w:val="ListParagraph"/>
        <w:numPr>
          <w:ilvl w:val="0"/>
          <w:numId w:val="9"/>
        </w:numPr>
        <w:ind w:left="1080"/>
      </w:pPr>
      <w:r w:rsidRPr="00CB040C">
        <w:t xml:space="preserve">Structure should be designed and built to </w:t>
      </w:r>
      <w:r w:rsidRPr="00CB040C">
        <w:rPr>
          <w:b/>
        </w:rPr>
        <w:t>minimize structure cost.</w:t>
      </w:r>
    </w:p>
    <w:p w14:paraId="2F78B642" w14:textId="77777777" w:rsidR="00CB5DF2" w:rsidRPr="00CB040C" w:rsidRDefault="00CB5DF2" w:rsidP="00CB5DF2">
      <w:pPr>
        <w:pStyle w:val="ListParagraph"/>
        <w:numPr>
          <w:ilvl w:val="0"/>
          <w:numId w:val="9"/>
        </w:numPr>
        <w:ind w:left="1080"/>
        <w:rPr>
          <w:b/>
        </w:rPr>
      </w:pPr>
      <w:r w:rsidRPr="00CB040C">
        <w:t xml:space="preserve">Structure should be designed and built to </w:t>
      </w:r>
      <w:r w:rsidRPr="00CB040C">
        <w:rPr>
          <w:b/>
        </w:rPr>
        <w:t>meet footprint requirements.</w:t>
      </w:r>
    </w:p>
    <w:p w14:paraId="44F4D97E" w14:textId="77777777" w:rsidR="00CB5DF2" w:rsidRPr="00CB040C" w:rsidRDefault="00CB5DF2" w:rsidP="00CB5DF2">
      <w:pPr>
        <w:jc w:val="center"/>
        <w:rPr>
          <w:b/>
        </w:rPr>
      </w:pPr>
      <w:r w:rsidRPr="00CB040C">
        <w:rPr>
          <w:b/>
        </w:rPr>
        <w:t xml:space="preserve">Essential Structural Design Qualities </w:t>
      </w:r>
    </w:p>
    <w:p w14:paraId="0048969C" w14:textId="77777777" w:rsidR="00CB5DF2" w:rsidRPr="00CB040C" w:rsidRDefault="00CB5DF2" w:rsidP="00CB5DF2">
      <w:pPr>
        <w:jc w:val="center"/>
        <w:rPr>
          <w:b/>
        </w:rPr>
      </w:pPr>
      <w:r w:rsidRPr="00CB040C">
        <w:rPr>
          <w:b/>
        </w:rPr>
        <w:t>(What important design characteristics does your building have?)</w:t>
      </w:r>
    </w:p>
    <w:p w14:paraId="0DB61867" w14:textId="77777777" w:rsidR="00CB5DF2" w:rsidRDefault="00CB5DF2" w:rsidP="00CB5DF2">
      <w:pPr>
        <w:tabs>
          <w:tab w:val="left" w:pos="3240"/>
          <w:tab w:val="left" w:pos="5760"/>
        </w:tabs>
        <w:jc w:val="center"/>
        <w:rPr>
          <w:u w:val="single"/>
        </w:rPr>
      </w:pPr>
    </w:p>
    <w:p w14:paraId="62AA1C00" w14:textId="77777777" w:rsidR="00E172F1" w:rsidRDefault="00E172F1" w:rsidP="00CB5DF2">
      <w:pPr>
        <w:tabs>
          <w:tab w:val="left" w:pos="3240"/>
          <w:tab w:val="left" w:pos="5760"/>
        </w:tabs>
        <w:jc w:val="center"/>
        <w:rPr>
          <w:u w:val="single"/>
        </w:rPr>
      </w:pPr>
    </w:p>
    <w:p w14:paraId="33011294" w14:textId="77777777" w:rsidR="00E172F1" w:rsidRDefault="00E172F1" w:rsidP="00CB5DF2">
      <w:pPr>
        <w:tabs>
          <w:tab w:val="left" w:pos="3240"/>
          <w:tab w:val="left" w:pos="5760"/>
        </w:tabs>
        <w:jc w:val="center"/>
        <w:rPr>
          <w:u w:val="single"/>
        </w:rPr>
      </w:pPr>
    </w:p>
    <w:p w14:paraId="4B3284CB" w14:textId="77777777" w:rsidR="00E172F1" w:rsidRDefault="00E172F1" w:rsidP="00CB5DF2">
      <w:pPr>
        <w:tabs>
          <w:tab w:val="left" w:pos="3240"/>
          <w:tab w:val="left" w:pos="5760"/>
        </w:tabs>
        <w:jc w:val="center"/>
        <w:rPr>
          <w:u w:val="single"/>
        </w:rPr>
      </w:pPr>
    </w:p>
    <w:p w14:paraId="6C1D2F18" w14:textId="77777777" w:rsidR="00E172F1" w:rsidRDefault="00E172F1" w:rsidP="00CB5DF2">
      <w:pPr>
        <w:tabs>
          <w:tab w:val="left" w:pos="3240"/>
          <w:tab w:val="left" w:pos="5760"/>
        </w:tabs>
        <w:jc w:val="center"/>
        <w:rPr>
          <w:u w:val="single"/>
        </w:rPr>
      </w:pPr>
    </w:p>
    <w:p w14:paraId="36A49345" w14:textId="77777777" w:rsidR="00E172F1" w:rsidRDefault="00E172F1" w:rsidP="00CB5DF2">
      <w:pPr>
        <w:tabs>
          <w:tab w:val="left" w:pos="3240"/>
          <w:tab w:val="left" w:pos="5760"/>
        </w:tabs>
        <w:jc w:val="center"/>
        <w:rPr>
          <w:u w:val="single"/>
        </w:rPr>
      </w:pPr>
    </w:p>
    <w:p w14:paraId="62B2991A" w14:textId="77777777" w:rsidR="00E172F1" w:rsidRPr="00CB040C" w:rsidRDefault="00E172F1" w:rsidP="00CB5DF2">
      <w:pPr>
        <w:tabs>
          <w:tab w:val="left" w:pos="3240"/>
          <w:tab w:val="left" w:pos="5760"/>
        </w:tabs>
        <w:jc w:val="center"/>
        <w:rPr>
          <w:b/>
          <w:u w:val="single"/>
        </w:rPr>
      </w:pPr>
    </w:p>
    <w:p w14:paraId="1DD2D55A" w14:textId="77777777" w:rsidR="00CB5DF2" w:rsidRPr="00CB040C" w:rsidRDefault="00CB5DF2" w:rsidP="00CB5DF2">
      <w:pPr>
        <w:tabs>
          <w:tab w:val="left" w:pos="3240"/>
          <w:tab w:val="left" w:pos="5760"/>
        </w:tabs>
        <w:jc w:val="center"/>
        <w:rPr>
          <w:b/>
          <w:u w:val="single"/>
        </w:rPr>
      </w:pPr>
      <w:r w:rsidRPr="00CB040C">
        <w:rPr>
          <w:b/>
          <w:u w:val="single"/>
        </w:rPr>
        <w:t>Sketch of your team’s structure</w:t>
      </w:r>
    </w:p>
    <w:p w14:paraId="3C4F9E6F" w14:textId="77777777" w:rsidR="00CB5DF2" w:rsidRPr="00CB040C" w:rsidRDefault="00CB5DF2" w:rsidP="00CB5DF2">
      <w:pPr>
        <w:rPr>
          <w:b/>
        </w:rPr>
      </w:pPr>
    </w:p>
    <w:p w14:paraId="20310554" w14:textId="77777777" w:rsidR="00390F54" w:rsidRDefault="00CB5DF2" w:rsidP="00CF2632">
      <w:pPr>
        <w:rPr>
          <w:b/>
        </w:rPr>
      </w:pPr>
      <w:r w:rsidRPr="00CB040C">
        <w:rPr>
          <w:b/>
        </w:rPr>
        <w:br w:type="page"/>
      </w:r>
    </w:p>
    <w:p w14:paraId="0670B590" w14:textId="5BA4266D" w:rsidR="00390F54" w:rsidRDefault="00390F54" w:rsidP="00CF2632">
      <w:pPr>
        <w:rPr>
          <w:b/>
        </w:rPr>
      </w:pPr>
      <w:r>
        <w:rPr>
          <w:b/>
        </w:rPr>
        <w:lastRenderedPageBreak/>
        <w:t>Material Purchasing Form</w:t>
      </w:r>
    </w:p>
    <w:tbl>
      <w:tblPr>
        <w:tblStyle w:val="TableGrid"/>
        <w:tblW w:w="0" w:type="auto"/>
        <w:tblLook w:val="04A0" w:firstRow="1" w:lastRow="0" w:firstColumn="1" w:lastColumn="0" w:noHBand="0" w:noVBand="1"/>
      </w:tblPr>
      <w:tblGrid>
        <w:gridCol w:w="3327"/>
        <w:gridCol w:w="2770"/>
        <w:gridCol w:w="1301"/>
        <w:gridCol w:w="1301"/>
      </w:tblGrid>
      <w:tr w:rsidR="00390F54" w14:paraId="38AA68BF" w14:textId="77777777" w:rsidTr="00E32306">
        <w:tc>
          <w:tcPr>
            <w:tcW w:w="3327" w:type="dxa"/>
          </w:tcPr>
          <w:p w14:paraId="32D840F2" w14:textId="77777777" w:rsidR="00390F54" w:rsidRDefault="00390F54" w:rsidP="00E32306">
            <w:pPr>
              <w:jc w:val="center"/>
              <w:rPr>
                <w:b/>
              </w:rPr>
            </w:pPr>
            <w:bookmarkStart w:id="2" w:name="OLE_LINK2"/>
            <w:r>
              <w:rPr>
                <w:b/>
              </w:rPr>
              <w:t>Item</w:t>
            </w:r>
          </w:p>
        </w:tc>
        <w:tc>
          <w:tcPr>
            <w:tcW w:w="2770" w:type="dxa"/>
          </w:tcPr>
          <w:p w14:paraId="2D4051B1" w14:textId="77777777" w:rsidR="00390F54" w:rsidRDefault="00390F54" w:rsidP="00E32306">
            <w:pPr>
              <w:jc w:val="center"/>
              <w:rPr>
                <w:b/>
              </w:rPr>
            </w:pPr>
            <w:r>
              <w:rPr>
                <w:b/>
              </w:rPr>
              <w:t xml:space="preserve">Item Price </w:t>
            </w:r>
          </w:p>
          <w:p w14:paraId="178ABB9C" w14:textId="77777777" w:rsidR="00390F54" w:rsidRDefault="00390F54" w:rsidP="00E32306">
            <w:pPr>
              <w:jc w:val="center"/>
              <w:rPr>
                <w:b/>
              </w:rPr>
            </w:pPr>
            <w:r>
              <w:rPr>
                <w:b/>
              </w:rPr>
              <w:t>(In Dollars)</w:t>
            </w:r>
          </w:p>
        </w:tc>
        <w:tc>
          <w:tcPr>
            <w:tcW w:w="1301" w:type="dxa"/>
          </w:tcPr>
          <w:p w14:paraId="404C0E03" w14:textId="77777777" w:rsidR="00390F54" w:rsidRDefault="00390F54" w:rsidP="00E32306">
            <w:pPr>
              <w:jc w:val="center"/>
              <w:rPr>
                <w:b/>
              </w:rPr>
            </w:pPr>
            <w:r>
              <w:rPr>
                <w:b/>
              </w:rPr>
              <w:t xml:space="preserve">Number </w:t>
            </w:r>
          </w:p>
          <w:p w14:paraId="40C267B9" w14:textId="77777777" w:rsidR="00390F54" w:rsidRDefault="00390F54" w:rsidP="00E32306">
            <w:pPr>
              <w:jc w:val="center"/>
              <w:rPr>
                <w:b/>
              </w:rPr>
            </w:pPr>
            <w:r>
              <w:rPr>
                <w:b/>
              </w:rPr>
              <w:t>Ordered</w:t>
            </w:r>
          </w:p>
        </w:tc>
        <w:tc>
          <w:tcPr>
            <w:tcW w:w="1301" w:type="dxa"/>
          </w:tcPr>
          <w:p w14:paraId="7D120DDA" w14:textId="77777777" w:rsidR="00390F54" w:rsidRDefault="00390F54" w:rsidP="00E32306">
            <w:pPr>
              <w:jc w:val="center"/>
              <w:rPr>
                <w:b/>
              </w:rPr>
            </w:pPr>
            <w:r>
              <w:rPr>
                <w:b/>
              </w:rPr>
              <w:t>Subtotal Price</w:t>
            </w:r>
          </w:p>
        </w:tc>
      </w:tr>
      <w:tr w:rsidR="00390F54" w14:paraId="05F5E662" w14:textId="77777777" w:rsidTr="00E32306">
        <w:tc>
          <w:tcPr>
            <w:tcW w:w="3327" w:type="dxa"/>
          </w:tcPr>
          <w:p w14:paraId="7C81274C" w14:textId="77777777" w:rsidR="00390F54" w:rsidRPr="00BA4FA4" w:rsidRDefault="00390F54" w:rsidP="00E32306">
            <w:r>
              <w:t xml:space="preserve">Angel Hair pasta (1 </w:t>
            </w:r>
            <w:proofErr w:type="spellStart"/>
            <w:r>
              <w:t>oz</w:t>
            </w:r>
            <w:proofErr w:type="spellEnd"/>
            <w:r>
              <w:t>)</w:t>
            </w:r>
            <w:r w:rsidRPr="00BA4FA4">
              <w:t xml:space="preserve"> </w:t>
            </w:r>
          </w:p>
        </w:tc>
        <w:tc>
          <w:tcPr>
            <w:tcW w:w="2770" w:type="dxa"/>
          </w:tcPr>
          <w:p w14:paraId="01CD8C7E" w14:textId="77777777" w:rsidR="00390F54" w:rsidRPr="00BA4FA4" w:rsidRDefault="00390F54" w:rsidP="00E32306">
            <w:pPr>
              <w:jc w:val="center"/>
            </w:pPr>
            <w:r>
              <w:t>500,000</w:t>
            </w:r>
          </w:p>
        </w:tc>
        <w:tc>
          <w:tcPr>
            <w:tcW w:w="1301" w:type="dxa"/>
          </w:tcPr>
          <w:p w14:paraId="4593773E" w14:textId="77777777" w:rsidR="00390F54" w:rsidRDefault="00390F54" w:rsidP="00E32306">
            <w:pPr>
              <w:jc w:val="center"/>
            </w:pPr>
          </w:p>
        </w:tc>
        <w:tc>
          <w:tcPr>
            <w:tcW w:w="1301" w:type="dxa"/>
          </w:tcPr>
          <w:p w14:paraId="45526B94" w14:textId="77777777" w:rsidR="00390F54" w:rsidRDefault="00390F54" w:rsidP="00E32306">
            <w:pPr>
              <w:jc w:val="center"/>
            </w:pPr>
          </w:p>
        </w:tc>
      </w:tr>
      <w:tr w:rsidR="00390F54" w14:paraId="36837DC8" w14:textId="77777777" w:rsidTr="00E32306">
        <w:tc>
          <w:tcPr>
            <w:tcW w:w="3327" w:type="dxa"/>
          </w:tcPr>
          <w:p w14:paraId="4593FA5E" w14:textId="77777777" w:rsidR="00390F54" w:rsidRPr="00BA4FA4" w:rsidRDefault="00390F54" w:rsidP="00E32306">
            <w:r>
              <w:t xml:space="preserve">Spaghetti (1 </w:t>
            </w:r>
            <w:proofErr w:type="spellStart"/>
            <w:r>
              <w:t>oz</w:t>
            </w:r>
            <w:proofErr w:type="spellEnd"/>
            <w:r>
              <w:t>)</w:t>
            </w:r>
          </w:p>
        </w:tc>
        <w:tc>
          <w:tcPr>
            <w:tcW w:w="2770" w:type="dxa"/>
          </w:tcPr>
          <w:p w14:paraId="58F8CDE6" w14:textId="77777777" w:rsidR="00390F54" w:rsidRPr="00BA4FA4" w:rsidRDefault="00390F54" w:rsidP="00E32306">
            <w:pPr>
              <w:jc w:val="center"/>
            </w:pPr>
            <w:r>
              <w:t>1,000,000</w:t>
            </w:r>
          </w:p>
        </w:tc>
        <w:tc>
          <w:tcPr>
            <w:tcW w:w="1301" w:type="dxa"/>
          </w:tcPr>
          <w:p w14:paraId="5BFFE405" w14:textId="77777777" w:rsidR="00390F54" w:rsidRDefault="00390F54" w:rsidP="00E32306">
            <w:pPr>
              <w:jc w:val="center"/>
            </w:pPr>
          </w:p>
        </w:tc>
        <w:tc>
          <w:tcPr>
            <w:tcW w:w="1301" w:type="dxa"/>
          </w:tcPr>
          <w:p w14:paraId="02DB6A23" w14:textId="77777777" w:rsidR="00390F54" w:rsidRDefault="00390F54" w:rsidP="00E32306">
            <w:pPr>
              <w:jc w:val="center"/>
            </w:pPr>
          </w:p>
        </w:tc>
      </w:tr>
      <w:tr w:rsidR="00390F54" w14:paraId="70590482" w14:textId="77777777" w:rsidTr="00E32306">
        <w:tc>
          <w:tcPr>
            <w:tcW w:w="3327" w:type="dxa"/>
          </w:tcPr>
          <w:p w14:paraId="6D7D3CEB" w14:textId="77777777" w:rsidR="00390F54" w:rsidRPr="00BA4FA4" w:rsidRDefault="00390F54" w:rsidP="00E32306">
            <w:r>
              <w:t xml:space="preserve">Penne (1 </w:t>
            </w:r>
            <w:proofErr w:type="spellStart"/>
            <w:r>
              <w:t>oz</w:t>
            </w:r>
            <w:proofErr w:type="spellEnd"/>
            <w:r>
              <w:t>)</w:t>
            </w:r>
          </w:p>
        </w:tc>
        <w:tc>
          <w:tcPr>
            <w:tcW w:w="2770" w:type="dxa"/>
          </w:tcPr>
          <w:p w14:paraId="7896FD5A" w14:textId="77777777" w:rsidR="00390F54" w:rsidRPr="00BA4FA4" w:rsidRDefault="00390F54" w:rsidP="00E32306">
            <w:pPr>
              <w:jc w:val="center"/>
            </w:pPr>
            <w:r>
              <w:t>1,500,000</w:t>
            </w:r>
          </w:p>
        </w:tc>
        <w:tc>
          <w:tcPr>
            <w:tcW w:w="1301" w:type="dxa"/>
          </w:tcPr>
          <w:p w14:paraId="53825ACF" w14:textId="77777777" w:rsidR="00390F54" w:rsidRDefault="00390F54" w:rsidP="00E32306">
            <w:pPr>
              <w:jc w:val="center"/>
            </w:pPr>
          </w:p>
        </w:tc>
        <w:tc>
          <w:tcPr>
            <w:tcW w:w="1301" w:type="dxa"/>
          </w:tcPr>
          <w:p w14:paraId="4AE28D71" w14:textId="77777777" w:rsidR="00390F54" w:rsidRDefault="00390F54" w:rsidP="00E32306">
            <w:pPr>
              <w:jc w:val="center"/>
            </w:pPr>
          </w:p>
        </w:tc>
      </w:tr>
      <w:tr w:rsidR="00390F54" w14:paraId="53659B03" w14:textId="77777777" w:rsidTr="00E32306">
        <w:tc>
          <w:tcPr>
            <w:tcW w:w="3327" w:type="dxa"/>
          </w:tcPr>
          <w:p w14:paraId="220EF4FA" w14:textId="77777777" w:rsidR="00390F54" w:rsidRPr="00BA4FA4" w:rsidRDefault="00390F54" w:rsidP="00E32306">
            <w:r>
              <w:t xml:space="preserve">Small Linguine (1 </w:t>
            </w:r>
            <w:proofErr w:type="spellStart"/>
            <w:r>
              <w:t>oz</w:t>
            </w:r>
            <w:proofErr w:type="spellEnd"/>
            <w:r>
              <w:t>)</w:t>
            </w:r>
            <w:r w:rsidRPr="00BA4FA4">
              <w:t xml:space="preserve"> </w:t>
            </w:r>
          </w:p>
        </w:tc>
        <w:tc>
          <w:tcPr>
            <w:tcW w:w="2770" w:type="dxa"/>
          </w:tcPr>
          <w:p w14:paraId="32D8D724" w14:textId="77777777" w:rsidR="00390F54" w:rsidRPr="00BA4FA4" w:rsidRDefault="00390F54" w:rsidP="00E32306">
            <w:pPr>
              <w:jc w:val="center"/>
            </w:pPr>
            <w:r>
              <w:t>2,000,000</w:t>
            </w:r>
          </w:p>
        </w:tc>
        <w:tc>
          <w:tcPr>
            <w:tcW w:w="1301" w:type="dxa"/>
          </w:tcPr>
          <w:p w14:paraId="43C23C05" w14:textId="77777777" w:rsidR="00390F54" w:rsidRDefault="00390F54" w:rsidP="00E32306">
            <w:pPr>
              <w:jc w:val="center"/>
            </w:pPr>
          </w:p>
        </w:tc>
        <w:tc>
          <w:tcPr>
            <w:tcW w:w="1301" w:type="dxa"/>
          </w:tcPr>
          <w:p w14:paraId="0D8571A6" w14:textId="77777777" w:rsidR="00390F54" w:rsidRDefault="00390F54" w:rsidP="00E32306">
            <w:pPr>
              <w:jc w:val="center"/>
            </w:pPr>
          </w:p>
        </w:tc>
      </w:tr>
      <w:tr w:rsidR="00390F54" w14:paraId="7DB28E5D" w14:textId="77777777" w:rsidTr="00E32306">
        <w:tc>
          <w:tcPr>
            <w:tcW w:w="3327" w:type="dxa"/>
          </w:tcPr>
          <w:p w14:paraId="7BF89448" w14:textId="77777777" w:rsidR="00390F54" w:rsidRPr="00BA4FA4" w:rsidRDefault="00390F54" w:rsidP="00E32306">
            <w:r>
              <w:t xml:space="preserve">Large Linguine (1 </w:t>
            </w:r>
            <w:proofErr w:type="spellStart"/>
            <w:r>
              <w:t>oz</w:t>
            </w:r>
            <w:proofErr w:type="spellEnd"/>
            <w:r>
              <w:t>)</w:t>
            </w:r>
          </w:p>
        </w:tc>
        <w:tc>
          <w:tcPr>
            <w:tcW w:w="2770" w:type="dxa"/>
          </w:tcPr>
          <w:p w14:paraId="0A5D9854" w14:textId="77777777" w:rsidR="00390F54" w:rsidRPr="00BA4FA4" w:rsidRDefault="00390F54" w:rsidP="00E32306">
            <w:pPr>
              <w:jc w:val="center"/>
            </w:pPr>
            <w:r>
              <w:t>2,500,000</w:t>
            </w:r>
          </w:p>
        </w:tc>
        <w:tc>
          <w:tcPr>
            <w:tcW w:w="1301" w:type="dxa"/>
          </w:tcPr>
          <w:p w14:paraId="43A97FE5" w14:textId="77777777" w:rsidR="00390F54" w:rsidRDefault="00390F54" w:rsidP="00E32306">
            <w:pPr>
              <w:jc w:val="center"/>
            </w:pPr>
          </w:p>
        </w:tc>
        <w:tc>
          <w:tcPr>
            <w:tcW w:w="1301" w:type="dxa"/>
          </w:tcPr>
          <w:p w14:paraId="589C4291" w14:textId="77777777" w:rsidR="00390F54" w:rsidRDefault="00390F54" w:rsidP="00E32306">
            <w:pPr>
              <w:jc w:val="center"/>
            </w:pPr>
          </w:p>
        </w:tc>
      </w:tr>
      <w:tr w:rsidR="00390F54" w14:paraId="2D3E4F65" w14:textId="77777777" w:rsidTr="00E32306">
        <w:tc>
          <w:tcPr>
            <w:tcW w:w="3327" w:type="dxa"/>
          </w:tcPr>
          <w:p w14:paraId="460C6FE2" w14:textId="77777777" w:rsidR="00390F54" w:rsidRPr="00BA4FA4" w:rsidRDefault="00390F54" w:rsidP="00E32306">
            <w:r>
              <w:t>Mini Marshmallow</w:t>
            </w:r>
          </w:p>
        </w:tc>
        <w:tc>
          <w:tcPr>
            <w:tcW w:w="2770" w:type="dxa"/>
          </w:tcPr>
          <w:p w14:paraId="662D12BB" w14:textId="77777777" w:rsidR="00390F54" w:rsidRPr="00BA4FA4" w:rsidRDefault="00390F54" w:rsidP="00E32306">
            <w:pPr>
              <w:jc w:val="center"/>
            </w:pPr>
            <w:r>
              <w:t>500,000</w:t>
            </w:r>
          </w:p>
        </w:tc>
        <w:tc>
          <w:tcPr>
            <w:tcW w:w="1301" w:type="dxa"/>
          </w:tcPr>
          <w:p w14:paraId="6A3483C5" w14:textId="77777777" w:rsidR="00390F54" w:rsidRDefault="00390F54" w:rsidP="00E32306">
            <w:pPr>
              <w:jc w:val="center"/>
            </w:pPr>
          </w:p>
        </w:tc>
        <w:tc>
          <w:tcPr>
            <w:tcW w:w="1301" w:type="dxa"/>
          </w:tcPr>
          <w:p w14:paraId="7BB015B9" w14:textId="77777777" w:rsidR="00390F54" w:rsidRDefault="00390F54" w:rsidP="00E32306">
            <w:pPr>
              <w:jc w:val="center"/>
            </w:pPr>
          </w:p>
        </w:tc>
      </w:tr>
      <w:tr w:rsidR="00390F54" w14:paraId="142058F8" w14:textId="77777777" w:rsidTr="00E32306">
        <w:tc>
          <w:tcPr>
            <w:tcW w:w="3327" w:type="dxa"/>
          </w:tcPr>
          <w:p w14:paraId="4A78B2D4" w14:textId="77777777" w:rsidR="00390F54" w:rsidRPr="00BA4FA4" w:rsidRDefault="00390F54" w:rsidP="00E32306">
            <w:r>
              <w:t>Large Marshmallow</w:t>
            </w:r>
          </w:p>
        </w:tc>
        <w:tc>
          <w:tcPr>
            <w:tcW w:w="2770" w:type="dxa"/>
          </w:tcPr>
          <w:p w14:paraId="13714064" w14:textId="77777777" w:rsidR="00390F54" w:rsidRPr="00BA4FA4" w:rsidRDefault="00390F54" w:rsidP="00E32306">
            <w:pPr>
              <w:jc w:val="center"/>
            </w:pPr>
            <w:r>
              <w:t>750,000</w:t>
            </w:r>
          </w:p>
        </w:tc>
        <w:tc>
          <w:tcPr>
            <w:tcW w:w="1301" w:type="dxa"/>
          </w:tcPr>
          <w:p w14:paraId="7ABFF9D7" w14:textId="77777777" w:rsidR="00390F54" w:rsidRDefault="00390F54" w:rsidP="00E32306">
            <w:pPr>
              <w:jc w:val="center"/>
            </w:pPr>
          </w:p>
        </w:tc>
        <w:tc>
          <w:tcPr>
            <w:tcW w:w="1301" w:type="dxa"/>
          </w:tcPr>
          <w:p w14:paraId="31E0B22E" w14:textId="77777777" w:rsidR="00390F54" w:rsidRDefault="00390F54" w:rsidP="00E32306">
            <w:pPr>
              <w:jc w:val="center"/>
            </w:pPr>
          </w:p>
        </w:tc>
      </w:tr>
      <w:tr w:rsidR="00390F54" w14:paraId="55E3EF00" w14:textId="77777777" w:rsidTr="00E32306">
        <w:tc>
          <w:tcPr>
            <w:tcW w:w="3327" w:type="dxa"/>
          </w:tcPr>
          <w:p w14:paraId="3801D5CC" w14:textId="77777777" w:rsidR="00390F54" w:rsidRPr="00BA4FA4" w:rsidRDefault="00390F54" w:rsidP="00E32306">
            <w:r>
              <w:t>Spice Drop</w:t>
            </w:r>
          </w:p>
        </w:tc>
        <w:tc>
          <w:tcPr>
            <w:tcW w:w="2770" w:type="dxa"/>
          </w:tcPr>
          <w:p w14:paraId="3973B353" w14:textId="77777777" w:rsidR="00390F54" w:rsidRPr="00BA4FA4" w:rsidRDefault="00390F54" w:rsidP="00E32306">
            <w:pPr>
              <w:jc w:val="center"/>
            </w:pPr>
            <w:r w:rsidRPr="00BA4FA4">
              <w:t>1</w:t>
            </w:r>
            <w:r>
              <w:t>,000,000</w:t>
            </w:r>
          </w:p>
        </w:tc>
        <w:tc>
          <w:tcPr>
            <w:tcW w:w="1301" w:type="dxa"/>
          </w:tcPr>
          <w:p w14:paraId="26B3442E" w14:textId="77777777" w:rsidR="00390F54" w:rsidRPr="00BA4FA4" w:rsidRDefault="00390F54" w:rsidP="00E32306">
            <w:pPr>
              <w:jc w:val="center"/>
            </w:pPr>
          </w:p>
        </w:tc>
        <w:tc>
          <w:tcPr>
            <w:tcW w:w="1301" w:type="dxa"/>
          </w:tcPr>
          <w:p w14:paraId="464B680F" w14:textId="77777777" w:rsidR="00390F54" w:rsidRPr="00BA4FA4" w:rsidRDefault="00390F54" w:rsidP="00E32306">
            <w:pPr>
              <w:jc w:val="center"/>
            </w:pPr>
          </w:p>
        </w:tc>
      </w:tr>
      <w:tr w:rsidR="00390F54" w14:paraId="662BB264" w14:textId="77777777" w:rsidTr="00E32306">
        <w:tc>
          <w:tcPr>
            <w:tcW w:w="3327" w:type="dxa"/>
          </w:tcPr>
          <w:p w14:paraId="2454ADE4" w14:textId="77777777" w:rsidR="00390F54" w:rsidRPr="00BA4FA4" w:rsidRDefault="00390F54" w:rsidP="00E32306">
            <w:r>
              <w:t>Gummy Bear</w:t>
            </w:r>
          </w:p>
        </w:tc>
        <w:tc>
          <w:tcPr>
            <w:tcW w:w="2770" w:type="dxa"/>
          </w:tcPr>
          <w:p w14:paraId="5F9FC3F7" w14:textId="77777777" w:rsidR="00390F54" w:rsidRPr="00BA4FA4" w:rsidRDefault="00390F54" w:rsidP="00E32306">
            <w:pPr>
              <w:jc w:val="center"/>
            </w:pPr>
            <w:r w:rsidRPr="00BA4FA4">
              <w:t>1</w:t>
            </w:r>
            <w:r>
              <w:t>,000,000</w:t>
            </w:r>
          </w:p>
        </w:tc>
        <w:tc>
          <w:tcPr>
            <w:tcW w:w="1301" w:type="dxa"/>
          </w:tcPr>
          <w:p w14:paraId="0F2DC728" w14:textId="77777777" w:rsidR="00390F54" w:rsidRPr="00BA4FA4" w:rsidRDefault="00390F54" w:rsidP="00E32306">
            <w:pPr>
              <w:jc w:val="center"/>
            </w:pPr>
          </w:p>
        </w:tc>
        <w:tc>
          <w:tcPr>
            <w:tcW w:w="1301" w:type="dxa"/>
          </w:tcPr>
          <w:p w14:paraId="6A3DF6A3" w14:textId="77777777" w:rsidR="00390F54" w:rsidRPr="00BA4FA4" w:rsidRDefault="00390F54" w:rsidP="00E32306">
            <w:pPr>
              <w:jc w:val="center"/>
            </w:pPr>
          </w:p>
        </w:tc>
      </w:tr>
      <w:tr w:rsidR="00390F54" w14:paraId="15989064" w14:textId="77777777" w:rsidTr="00E32306">
        <w:trPr>
          <w:trHeight w:val="305"/>
        </w:trPr>
        <w:tc>
          <w:tcPr>
            <w:tcW w:w="3327" w:type="dxa"/>
            <w:tcBorders>
              <w:bottom w:val="single" w:sz="4" w:space="0" w:color="auto"/>
            </w:tcBorders>
          </w:tcPr>
          <w:p w14:paraId="356784BD" w14:textId="77777777" w:rsidR="00390F54" w:rsidRPr="00BA4FA4" w:rsidRDefault="00390F54" w:rsidP="00E32306">
            <w:r>
              <w:t>Large Gumdrop</w:t>
            </w:r>
          </w:p>
        </w:tc>
        <w:tc>
          <w:tcPr>
            <w:tcW w:w="2770" w:type="dxa"/>
            <w:tcBorders>
              <w:bottom w:val="single" w:sz="4" w:space="0" w:color="auto"/>
            </w:tcBorders>
          </w:tcPr>
          <w:p w14:paraId="5F5C1B67" w14:textId="77777777" w:rsidR="00390F54" w:rsidRPr="00BA4FA4" w:rsidRDefault="00390F54" w:rsidP="00E32306">
            <w:pPr>
              <w:jc w:val="center"/>
            </w:pPr>
            <w:r>
              <w:t>1,250,000</w:t>
            </w:r>
          </w:p>
        </w:tc>
        <w:tc>
          <w:tcPr>
            <w:tcW w:w="1301" w:type="dxa"/>
            <w:tcBorders>
              <w:bottom w:val="single" w:sz="4" w:space="0" w:color="auto"/>
            </w:tcBorders>
          </w:tcPr>
          <w:p w14:paraId="6B9428F7" w14:textId="77777777" w:rsidR="00390F54" w:rsidRDefault="00390F54" w:rsidP="00E32306">
            <w:pPr>
              <w:jc w:val="center"/>
            </w:pPr>
          </w:p>
        </w:tc>
        <w:tc>
          <w:tcPr>
            <w:tcW w:w="1301" w:type="dxa"/>
            <w:tcBorders>
              <w:bottom w:val="single" w:sz="4" w:space="0" w:color="000000" w:themeColor="text1"/>
            </w:tcBorders>
          </w:tcPr>
          <w:p w14:paraId="2DF470CF" w14:textId="77777777" w:rsidR="00390F54" w:rsidRDefault="00390F54" w:rsidP="00E32306">
            <w:pPr>
              <w:jc w:val="center"/>
            </w:pPr>
          </w:p>
        </w:tc>
      </w:tr>
      <w:tr w:rsidR="00390F54" w14:paraId="3EA06D94" w14:textId="77777777" w:rsidTr="00E32306">
        <w:trPr>
          <w:trHeight w:val="305"/>
        </w:trPr>
        <w:tc>
          <w:tcPr>
            <w:tcW w:w="3327" w:type="dxa"/>
            <w:tcBorders>
              <w:bottom w:val="single" w:sz="4" w:space="0" w:color="auto"/>
            </w:tcBorders>
          </w:tcPr>
          <w:p w14:paraId="18E801FB" w14:textId="77777777" w:rsidR="00390F54" w:rsidRDefault="00390F54" w:rsidP="00E32306">
            <w:r>
              <w:t>Orange Slice</w:t>
            </w:r>
          </w:p>
        </w:tc>
        <w:tc>
          <w:tcPr>
            <w:tcW w:w="2770" w:type="dxa"/>
            <w:tcBorders>
              <w:bottom w:val="single" w:sz="4" w:space="0" w:color="auto"/>
            </w:tcBorders>
          </w:tcPr>
          <w:p w14:paraId="17A0AFC3" w14:textId="77777777" w:rsidR="00390F54" w:rsidRDefault="00390F54" w:rsidP="00E32306">
            <w:pPr>
              <w:jc w:val="center"/>
            </w:pPr>
            <w:r>
              <w:t>1,120,000</w:t>
            </w:r>
          </w:p>
        </w:tc>
        <w:tc>
          <w:tcPr>
            <w:tcW w:w="1301" w:type="dxa"/>
            <w:tcBorders>
              <w:bottom w:val="single" w:sz="4" w:space="0" w:color="auto"/>
            </w:tcBorders>
          </w:tcPr>
          <w:p w14:paraId="0A837A73" w14:textId="77777777" w:rsidR="00390F54" w:rsidRDefault="00390F54" w:rsidP="00E32306">
            <w:pPr>
              <w:jc w:val="center"/>
            </w:pPr>
          </w:p>
        </w:tc>
        <w:tc>
          <w:tcPr>
            <w:tcW w:w="1301" w:type="dxa"/>
            <w:tcBorders>
              <w:bottom w:val="single" w:sz="4" w:space="0" w:color="000000" w:themeColor="text1"/>
            </w:tcBorders>
          </w:tcPr>
          <w:p w14:paraId="70FD4080" w14:textId="77777777" w:rsidR="00390F54" w:rsidRDefault="00390F54" w:rsidP="00E32306">
            <w:pPr>
              <w:jc w:val="center"/>
            </w:pPr>
          </w:p>
        </w:tc>
      </w:tr>
      <w:tr w:rsidR="00390F54" w14:paraId="5D88B60C" w14:textId="77777777" w:rsidTr="00E32306">
        <w:trPr>
          <w:trHeight w:val="305"/>
        </w:trPr>
        <w:tc>
          <w:tcPr>
            <w:tcW w:w="3327" w:type="dxa"/>
            <w:tcBorders>
              <w:top w:val="single" w:sz="4" w:space="0" w:color="auto"/>
              <w:left w:val="nil"/>
              <w:bottom w:val="nil"/>
              <w:right w:val="nil"/>
            </w:tcBorders>
          </w:tcPr>
          <w:p w14:paraId="2B98A301" w14:textId="77777777" w:rsidR="00390F54" w:rsidRDefault="00390F54" w:rsidP="00E32306"/>
        </w:tc>
        <w:tc>
          <w:tcPr>
            <w:tcW w:w="2770" w:type="dxa"/>
            <w:tcBorders>
              <w:top w:val="single" w:sz="4" w:space="0" w:color="auto"/>
              <w:left w:val="nil"/>
              <w:bottom w:val="nil"/>
              <w:right w:val="nil"/>
            </w:tcBorders>
          </w:tcPr>
          <w:p w14:paraId="19B227D8" w14:textId="77777777" w:rsidR="00390F54" w:rsidRDefault="00390F54" w:rsidP="00E32306">
            <w:pPr>
              <w:jc w:val="center"/>
            </w:pPr>
          </w:p>
        </w:tc>
        <w:tc>
          <w:tcPr>
            <w:tcW w:w="1301" w:type="dxa"/>
            <w:tcBorders>
              <w:top w:val="single" w:sz="4" w:space="0" w:color="auto"/>
              <w:left w:val="nil"/>
              <w:bottom w:val="nil"/>
              <w:right w:val="single" w:sz="4" w:space="0" w:color="auto"/>
            </w:tcBorders>
          </w:tcPr>
          <w:p w14:paraId="62AF5213" w14:textId="77777777" w:rsidR="00390F54" w:rsidRPr="00373BFB" w:rsidRDefault="00390F54" w:rsidP="00E32306">
            <w:pPr>
              <w:jc w:val="center"/>
              <w:rPr>
                <w:b/>
              </w:rPr>
            </w:pPr>
            <w:r w:rsidRPr="00373BFB">
              <w:rPr>
                <w:b/>
              </w:rPr>
              <w:t>Total Price</w:t>
            </w:r>
          </w:p>
        </w:tc>
        <w:tc>
          <w:tcPr>
            <w:tcW w:w="1301" w:type="dxa"/>
            <w:tcBorders>
              <w:left w:val="single" w:sz="4" w:space="0" w:color="auto"/>
            </w:tcBorders>
          </w:tcPr>
          <w:p w14:paraId="7AEC7D1D" w14:textId="77777777" w:rsidR="00390F54" w:rsidRDefault="00390F54" w:rsidP="00E32306">
            <w:pPr>
              <w:jc w:val="center"/>
            </w:pPr>
          </w:p>
        </w:tc>
      </w:tr>
    </w:tbl>
    <w:bookmarkEnd w:id="2"/>
    <w:p w14:paraId="70881D72" w14:textId="27E6CD95" w:rsidR="00390F54" w:rsidRDefault="00390F54" w:rsidP="00CF2632">
      <w:pPr>
        <w:rPr>
          <w:b/>
        </w:rPr>
      </w:pPr>
      <w:r>
        <w:rPr>
          <w:b/>
        </w:rPr>
        <w:t>Material Purchasing Form</w:t>
      </w:r>
    </w:p>
    <w:tbl>
      <w:tblPr>
        <w:tblStyle w:val="TableGrid"/>
        <w:tblW w:w="0" w:type="auto"/>
        <w:tblLook w:val="04A0" w:firstRow="1" w:lastRow="0" w:firstColumn="1" w:lastColumn="0" w:noHBand="0" w:noVBand="1"/>
      </w:tblPr>
      <w:tblGrid>
        <w:gridCol w:w="3327"/>
        <w:gridCol w:w="2770"/>
        <w:gridCol w:w="1301"/>
        <w:gridCol w:w="1301"/>
      </w:tblGrid>
      <w:tr w:rsidR="00390F54" w14:paraId="5DC8253F" w14:textId="77777777" w:rsidTr="00E32306">
        <w:tc>
          <w:tcPr>
            <w:tcW w:w="3327" w:type="dxa"/>
          </w:tcPr>
          <w:p w14:paraId="77C1368C" w14:textId="77777777" w:rsidR="00390F54" w:rsidRDefault="00390F54" w:rsidP="00E32306">
            <w:pPr>
              <w:jc w:val="center"/>
              <w:rPr>
                <w:b/>
              </w:rPr>
            </w:pPr>
            <w:r>
              <w:rPr>
                <w:b/>
              </w:rPr>
              <w:t>Item</w:t>
            </w:r>
          </w:p>
        </w:tc>
        <w:tc>
          <w:tcPr>
            <w:tcW w:w="2770" w:type="dxa"/>
          </w:tcPr>
          <w:p w14:paraId="4A5697A3" w14:textId="77777777" w:rsidR="00390F54" w:rsidRDefault="00390F54" w:rsidP="00E32306">
            <w:pPr>
              <w:jc w:val="center"/>
              <w:rPr>
                <w:b/>
              </w:rPr>
            </w:pPr>
            <w:r>
              <w:rPr>
                <w:b/>
              </w:rPr>
              <w:t xml:space="preserve">Item Price </w:t>
            </w:r>
          </w:p>
          <w:p w14:paraId="77042EF0" w14:textId="77777777" w:rsidR="00390F54" w:rsidRDefault="00390F54" w:rsidP="00E32306">
            <w:pPr>
              <w:jc w:val="center"/>
              <w:rPr>
                <w:b/>
              </w:rPr>
            </w:pPr>
            <w:r>
              <w:rPr>
                <w:b/>
              </w:rPr>
              <w:t>(In Dollars)</w:t>
            </w:r>
          </w:p>
        </w:tc>
        <w:tc>
          <w:tcPr>
            <w:tcW w:w="1301" w:type="dxa"/>
          </w:tcPr>
          <w:p w14:paraId="7689AE83" w14:textId="77777777" w:rsidR="00390F54" w:rsidRDefault="00390F54" w:rsidP="00E32306">
            <w:pPr>
              <w:jc w:val="center"/>
              <w:rPr>
                <w:b/>
              </w:rPr>
            </w:pPr>
            <w:r>
              <w:rPr>
                <w:b/>
              </w:rPr>
              <w:t xml:space="preserve">Number </w:t>
            </w:r>
          </w:p>
          <w:p w14:paraId="1AF8C536" w14:textId="77777777" w:rsidR="00390F54" w:rsidRDefault="00390F54" w:rsidP="00E32306">
            <w:pPr>
              <w:jc w:val="center"/>
              <w:rPr>
                <w:b/>
              </w:rPr>
            </w:pPr>
            <w:r>
              <w:rPr>
                <w:b/>
              </w:rPr>
              <w:t>Ordered</w:t>
            </w:r>
          </w:p>
        </w:tc>
        <w:tc>
          <w:tcPr>
            <w:tcW w:w="1301" w:type="dxa"/>
          </w:tcPr>
          <w:p w14:paraId="54B27891" w14:textId="77777777" w:rsidR="00390F54" w:rsidRDefault="00390F54" w:rsidP="00E32306">
            <w:pPr>
              <w:jc w:val="center"/>
              <w:rPr>
                <w:b/>
              </w:rPr>
            </w:pPr>
            <w:r>
              <w:rPr>
                <w:b/>
              </w:rPr>
              <w:t>Subtotal Price</w:t>
            </w:r>
          </w:p>
        </w:tc>
      </w:tr>
      <w:tr w:rsidR="00390F54" w14:paraId="0756C149" w14:textId="77777777" w:rsidTr="00E32306">
        <w:tc>
          <w:tcPr>
            <w:tcW w:w="3327" w:type="dxa"/>
          </w:tcPr>
          <w:p w14:paraId="6249C22B" w14:textId="77777777" w:rsidR="00390F54" w:rsidRPr="00BA4FA4" w:rsidRDefault="00390F54" w:rsidP="00E32306">
            <w:r>
              <w:t xml:space="preserve">Angel Hair pasta (1 </w:t>
            </w:r>
            <w:proofErr w:type="spellStart"/>
            <w:r>
              <w:t>oz</w:t>
            </w:r>
            <w:proofErr w:type="spellEnd"/>
            <w:r>
              <w:t>)</w:t>
            </w:r>
            <w:r w:rsidRPr="00BA4FA4">
              <w:t xml:space="preserve"> </w:t>
            </w:r>
          </w:p>
        </w:tc>
        <w:tc>
          <w:tcPr>
            <w:tcW w:w="2770" w:type="dxa"/>
          </w:tcPr>
          <w:p w14:paraId="42AAD51F" w14:textId="77777777" w:rsidR="00390F54" w:rsidRPr="00BA4FA4" w:rsidRDefault="00390F54" w:rsidP="00E32306">
            <w:pPr>
              <w:jc w:val="center"/>
            </w:pPr>
            <w:r>
              <w:t>500,000</w:t>
            </w:r>
          </w:p>
        </w:tc>
        <w:tc>
          <w:tcPr>
            <w:tcW w:w="1301" w:type="dxa"/>
          </w:tcPr>
          <w:p w14:paraId="2EBED683" w14:textId="77777777" w:rsidR="00390F54" w:rsidRDefault="00390F54" w:rsidP="00E32306">
            <w:pPr>
              <w:jc w:val="center"/>
            </w:pPr>
          </w:p>
        </w:tc>
        <w:tc>
          <w:tcPr>
            <w:tcW w:w="1301" w:type="dxa"/>
          </w:tcPr>
          <w:p w14:paraId="6A3827AB" w14:textId="77777777" w:rsidR="00390F54" w:rsidRDefault="00390F54" w:rsidP="00E32306">
            <w:pPr>
              <w:jc w:val="center"/>
            </w:pPr>
          </w:p>
        </w:tc>
      </w:tr>
      <w:tr w:rsidR="00390F54" w14:paraId="45EA1F62" w14:textId="77777777" w:rsidTr="00E32306">
        <w:tc>
          <w:tcPr>
            <w:tcW w:w="3327" w:type="dxa"/>
          </w:tcPr>
          <w:p w14:paraId="2641D228" w14:textId="77777777" w:rsidR="00390F54" w:rsidRPr="00BA4FA4" w:rsidRDefault="00390F54" w:rsidP="00E32306">
            <w:r>
              <w:t xml:space="preserve">Spaghetti (1 </w:t>
            </w:r>
            <w:proofErr w:type="spellStart"/>
            <w:r>
              <w:t>oz</w:t>
            </w:r>
            <w:proofErr w:type="spellEnd"/>
            <w:r>
              <w:t>)</w:t>
            </w:r>
          </w:p>
        </w:tc>
        <w:tc>
          <w:tcPr>
            <w:tcW w:w="2770" w:type="dxa"/>
          </w:tcPr>
          <w:p w14:paraId="46280AB1" w14:textId="77777777" w:rsidR="00390F54" w:rsidRPr="00BA4FA4" w:rsidRDefault="00390F54" w:rsidP="00E32306">
            <w:pPr>
              <w:jc w:val="center"/>
            </w:pPr>
            <w:r>
              <w:t>1,000,000</w:t>
            </w:r>
          </w:p>
        </w:tc>
        <w:tc>
          <w:tcPr>
            <w:tcW w:w="1301" w:type="dxa"/>
          </w:tcPr>
          <w:p w14:paraId="092F110E" w14:textId="77777777" w:rsidR="00390F54" w:rsidRDefault="00390F54" w:rsidP="00E32306">
            <w:pPr>
              <w:jc w:val="center"/>
            </w:pPr>
          </w:p>
        </w:tc>
        <w:tc>
          <w:tcPr>
            <w:tcW w:w="1301" w:type="dxa"/>
          </w:tcPr>
          <w:p w14:paraId="6DADF703" w14:textId="77777777" w:rsidR="00390F54" w:rsidRDefault="00390F54" w:rsidP="00E32306">
            <w:pPr>
              <w:jc w:val="center"/>
            </w:pPr>
          </w:p>
        </w:tc>
      </w:tr>
      <w:tr w:rsidR="00390F54" w14:paraId="4BA3E20E" w14:textId="77777777" w:rsidTr="00E32306">
        <w:tc>
          <w:tcPr>
            <w:tcW w:w="3327" w:type="dxa"/>
          </w:tcPr>
          <w:p w14:paraId="41C2BEA7" w14:textId="77777777" w:rsidR="00390F54" w:rsidRPr="00BA4FA4" w:rsidRDefault="00390F54" w:rsidP="00E32306">
            <w:r>
              <w:t xml:space="preserve">Penne (1 </w:t>
            </w:r>
            <w:proofErr w:type="spellStart"/>
            <w:r>
              <w:t>oz</w:t>
            </w:r>
            <w:proofErr w:type="spellEnd"/>
            <w:r>
              <w:t>)</w:t>
            </w:r>
          </w:p>
        </w:tc>
        <w:tc>
          <w:tcPr>
            <w:tcW w:w="2770" w:type="dxa"/>
          </w:tcPr>
          <w:p w14:paraId="6718F484" w14:textId="77777777" w:rsidR="00390F54" w:rsidRPr="00BA4FA4" w:rsidRDefault="00390F54" w:rsidP="00E32306">
            <w:pPr>
              <w:jc w:val="center"/>
            </w:pPr>
            <w:r>
              <w:t>1,500,000</w:t>
            </w:r>
          </w:p>
        </w:tc>
        <w:tc>
          <w:tcPr>
            <w:tcW w:w="1301" w:type="dxa"/>
          </w:tcPr>
          <w:p w14:paraId="436962B7" w14:textId="77777777" w:rsidR="00390F54" w:rsidRDefault="00390F54" w:rsidP="00E32306">
            <w:pPr>
              <w:jc w:val="center"/>
            </w:pPr>
          </w:p>
        </w:tc>
        <w:tc>
          <w:tcPr>
            <w:tcW w:w="1301" w:type="dxa"/>
          </w:tcPr>
          <w:p w14:paraId="3CFCDC80" w14:textId="77777777" w:rsidR="00390F54" w:rsidRDefault="00390F54" w:rsidP="00E32306">
            <w:pPr>
              <w:jc w:val="center"/>
            </w:pPr>
          </w:p>
        </w:tc>
      </w:tr>
      <w:tr w:rsidR="00390F54" w14:paraId="743F4860" w14:textId="77777777" w:rsidTr="00E32306">
        <w:tc>
          <w:tcPr>
            <w:tcW w:w="3327" w:type="dxa"/>
          </w:tcPr>
          <w:p w14:paraId="69241ED5" w14:textId="77777777" w:rsidR="00390F54" w:rsidRPr="00BA4FA4" w:rsidRDefault="00390F54" w:rsidP="00E32306">
            <w:r>
              <w:t xml:space="preserve">Small Linguine (1 </w:t>
            </w:r>
            <w:proofErr w:type="spellStart"/>
            <w:r>
              <w:t>oz</w:t>
            </w:r>
            <w:proofErr w:type="spellEnd"/>
            <w:r>
              <w:t>)</w:t>
            </w:r>
            <w:r w:rsidRPr="00BA4FA4">
              <w:t xml:space="preserve"> </w:t>
            </w:r>
          </w:p>
        </w:tc>
        <w:tc>
          <w:tcPr>
            <w:tcW w:w="2770" w:type="dxa"/>
          </w:tcPr>
          <w:p w14:paraId="29BFB2DD" w14:textId="77777777" w:rsidR="00390F54" w:rsidRPr="00BA4FA4" w:rsidRDefault="00390F54" w:rsidP="00E32306">
            <w:pPr>
              <w:jc w:val="center"/>
            </w:pPr>
            <w:r>
              <w:t>2,000,000</w:t>
            </w:r>
          </w:p>
        </w:tc>
        <w:tc>
          <w:tcPr>
            <w:tcW w:w="1301" w:type="dxa"/>
          </w:tcPr>
          <w:p w14:paraId="3A3D87D3" w14:textId="77777777" w:rsidR="00390F54" w:rsidRDefault="00390F54" w:rsidP="00E32306">
            <w:pPr>
              <w:jc w:val="center"/>
            </w:pPr>
          </w:p>
        </w:tc>
        <w:tc>
          <w:tcPr>
            <w:tcW w:w="1301" w:type="dxa"/>
          </w:tcPr>
          <w:p w14:paraId="659084B0" w14:textId="77777777" w:rsidR="00390F54" w:rsidRDefault="00390F54" w:rsidP="00E32306">
            <w:pPr>
              <w:jc w:val="center"/>
            </w:pPr>
          </w:p>
        </w:tc>
      </w:tr>
      <w:tr w:rsidR="00390F54" w14:paraId="6ED49239" w14:textId="77777777" w:rsidTr="00E32306">
        <w:tc>
          <w:tcPr>
            <w:tcW w:w="3327" w:type="dxa"/>
          </w:tcPr>
          <w:p w14:paraId="3AC86F0E" w14:textId="77777777" w:rsidR="00390F54" w:rsidRPr="00BA4FA4" w:rsidRDefault="00390F54" w:rsidP="00E32306">
            <w:r>
              <w:t xml:space="preserve">Large Linguine (1 </w:t>
            </w:r>
            <w:proofErr w:type="spellStart"/>
            <w:r>
              <w:t>oz</w:t>
            </w:r>
            <w:proofErr w:type="spellEnd"/>
            <w:r>
              <w:t>)</w:t>
            </w:r>
          </w:p>
        </w:tc>
        <w:tc>
          <w:tcPr>
            <w:tcW w:w="2770" w:type="dxa"/>
          </w:tcPr>
          <w:p w14:paraId="36594062" w14:textId="77777777" w:rsidR="00390F54" w:rsidRPr="00BA4FA4" w:rsidRDefault="00390F54" w:rsidP="00E32306">
            <w:pPr>
              <w:jc w:val="center"/>
            </w:pPr>
            <w:r>
              <w:t>2,500,000</w:t>
            </w:r>
          </w:p>
        </w:tc>
        <w:tc>
          <w:tcPr>
            <w:tcW w:w="1301" w:type="dxa"/>
          </w:tcPr>
          <w:p w14:paraId="1907B058" w14:textId="77777777" w:rsidR="00390F54" w:rsidRDefault="00390F54" w:rsidP="00E32306">
            <w:pPr>
              <w:jc w:val="center"/>
            </w:pPr>
          </w:p>
        </w:tc>
        <w:tc>
          <w:tcPr>
            <w:tcW w:w="1301" w:type="dxa"/>
          </w:tcPr>
          <w:p w14:paraId="5704D10C" w14:textId="77777777" w:rsidR="00390F54" w:rsidRDefault="00390F54" w:rsidP="00E32306">
            <w:pPr>
              <w:jc w:val="center"/>
            </w:pPr>
          </w:p>
        </w:tc>
      </w:tr>
      <w:tr w:rsidR="00390F54" w14:paraId="584D0387" w14:textId="77777777" w:rsidTr="00E32306">
        <w:tc>
          <w:tcPr>
            <w:tcW w:w="3327" w:type="dxa"/>
          </w:tcPr>
          <w:p w14:paraId="6BFA7EE1" w14:textId="77777777" w:rsidR="00390F54" w:rsidRPr="00BA4FA4" w:rsidRDefault="00390F54" w:rsidP="00E32306">
            <w:r>
              <w:t>Mini Marshmallow</w:t>
            </w:r>
          </w:p>
        </w:tc>
        <w:tc>
          <w:tcPr>
            <w:tcW w:w="2770" w:type="dxa"/>
          </w:tcPr>
          <w:p w14:paraId="03E2666B" w14:textId="77777777" w:rsidR="00390F54" w:rsidRPr="00BA4FA4" w:rsidRDefault="00390F54" w:rsidP="00E32306">
            <w:pPr>
              <w:jc w:val="center"/>
            </w:pPr>
            <w:r>
              <w:t>500,000</w:t>
            </w:r>
          </w:p>
        </w:tc>
        <w:tc>
          <w:tcPr>
            <w:tcW w:w="1301" w:type="dxa"/>
          </w:tcPr>
          <w:p w14:paraId="1F7FC0E8" w14:textId="77777777" w:rsidR="00390F54" w:rsidRDefault="00390F54" w:rsidP="00E32306">
            <w:pPr>
              <w:jc w:val="center"/>
            </w:pPr>
          </w:p>
        </w:tc>
        <w:tc>
          <w:tcPr>
            <w:tcW w:w="1301" w:type="dxa"/>
          </w:tcPr>
          <w:p w14:paraId="03185A4E" w14:textId="77777777" w:rsidR="00390F54" w:rsidRDefault="00390F54" w:rsidP="00E32306">
            <w:pPr>
              <w:jc w:val="center"/>
            </w:pPr>
          </w:p>
        </w:tc>
      </w:tr>
      <w:tr w:rsidR="00390F54" w14:paraId="4F2A4FA5" w14:textId="77777777" w:rsidTr="00E32306">
        <w:tc>
          <w:tcPr>
            <w:tcW w:w="3327" w:type="dxa"/>
          </w:tcPr>
          <w:p w14:paraId="1D8D3DCB" w14:textId="77777777" w:rsidR="00390F54" w:rsidRPr="00BA4FA4" w:rsidRDefault="00390F54" w:rsidP="00E32306">
            <w:r>
              <w:t>Large Marshmallow</w:t>
            </w:r>
          </w:p>
        </w:tc>
        <w:tc>
          <w:tcPr>
            <w:tcW w:w="2770" w:type="dxa"/>
          </w:tcPr>
          <w:p w14:paraId="4E8866DE" w14:textId="77777777" w:rsidR="00390F54" w:rsidRPr="00BA4FA4" w:rsidRDefault="00390F54" w:rsidP="00E32306">
            <w:pPr>
              <w:jc w:val="center"/>
            </w:pPr>
            <w:r>
              <w:t>750,000</w:t>
            </w:r>
          </w:p>
        </w:tc>
        <w:tc>
          <w:tcPr>
            <w:tcW w:w="1301" w:type="dxa"/>
          </w:tcPr>
          <w:p w14:paraId="61DF2F7C" w14:textId="77777777" w:rsidR="00390F54" w:rsidRDefault="00390F54" w:rsidP="00E32306">
            <w:pPr>
              <w:jc w:val="center"/>
            </w:pPr>
          </w:p>
        </w:tc>
        <w:tc>
          <w:tcPr>
            <w:tcW w:w="1301" w:type="dxa"/>
          </w:tcPr>
          <w:p w14:paraId="4A2D83E9" w14:textId="77777777" w:rsidR="00390F54" w:rsidRDefault="00390F54" w:rsidP="00E32306">
            <w:pPr>
              <w:jc w:val="center"/>
            </w:pPr>
          </w:p>
        </w:tc>
      </w:tr>
      <w:tr w:rsidR="00390F54" w14:paraId="3DEC6B96" w14:textId="77777777" w:rsidTr="00E32306">
        <w:tc>
          <w:tcPr>
            <w:tcW w:w="3327" w:type="dxa"/>
          </w:tcPr>
          <w:p w14:paraId="253E4A27" w14:textId="77777777" w:rsidR="00390F54" w:rsidRPr="00BA4FA4" w:rsidRDefault="00390F54" w:rsidP="00E32306">
            <w:r>
              <w:t>Spice Drop</w:t>
            </w:r>
          </w:p>
        </w:tc>
        <w:tc>
          <w:tcPr>
            <w:tcW w:w="2770" w:type="dxa"/>
          </w:tcPr>
          <w:p w14:paraId="61AF9282" w14:textId="77777777" w:rsidR="00390F54" w:rsidRPr="00BA4FA4" w:rsidRDefault="00390F54" w:rsidP="00E32306">
            <w:pPr>
              <w:jc w:val="center"/>
            </w:pPr>
            <w:r w:rsidRPr="00BA4FA4">
              <w:t>1</w:t>
            </w:r>
            <w:r>
              <w:t>,000,000</w:t>
            </w:r>
          </w:p>
        </w:tc>
        <w:tc>
          <w:tcPr>
            <w:tcW w:w="1301" w:type="dxa"/>
          </w:tcPr>
          <w:p w14:paraId="279464FD" w14:textId="77777777" w:rsidR="00390F54" w:rsidRPr="00BA4FA4" w:rsidRDefault="00390F54" w:rsidP="00E32306">
            <w:pPr>
              <w:jc w:val="center"/>
            </w:pPr>
          </w:p>
        </w:tc>
        <w:tc>
          <w:tcPr>
            <w:tcW w:w="1301" w:type="dxa"/>
          </w:tcPr>
          <w:p w14:paraId="02F2F6A3" w14:textId="77777777" w:rsidR="00390F54" w:rsidRPr="00BA4FA4" w:rsidRDefault="00390F54" w:rsidP="00E32306">
            <w:pPr>
              <w:jc w:val="center"/>
            </w:pPr>
          </w:p>
        </w:tc>
      </w:tr>
      <w:tr w:rsidR="00390F54" w14:paraId="424CC3FA" w14:textId="77777777" w:rsidTr="00E32306">
        <w:tc>
          <w:tcPr>
            <w:tcW w:w="3327" w:type="dxa"/>
          </w:tcPr>
          <w:p w14:paraId="31E81EF4" w14:textId="77777777" w:rsidR="00390F54" w:rsidRPr="00BA4FA4" w:rsidRDefault="00390F54" w:rsidP="00E32306">
            <w:r>
              <w:t>Gummy Bear</w:t>
            </w:r>
          </w:p>
        </w:tc>
        <w:tc>
          <w:tcPr>
            <w:tcW w:w="2770" w:type="dxa"/>
          </w:tcPr>
          <w:p w14:paraId="30F84FBB" w14:textId="77777777" w:rsidR="00390F54" w:rsidRPr="00BA4FA4" w:rsidRDefault="00390F54" w:rsidP="00E32306">
            <w:pPr>
              <w:jc w:val="center"/>
            </w:pPr>
            <w:r w:rsidRPr="00BA4FA4">
              <w:t>1</w:t>
            </w:r>
            <w:r>
              <w:t>,000,000</w:t>
            </w:r>
          </w:p>
        </w:tc>
        <w:tc>
          <w:tcPr>
            <w:tcW w:w="1301" w:type="dxa"/>
          </w:tcPr>
          <w:p w14:paraId="411791A6" w14:textId="77777777" w:rsidR="00390F54" w:rsidRPr="00BA4FA4" w:rsidRDefault="00390F54" w:rsidP="00E32306">
            <w:pPr>
              <w:jc w:val="center"/>
            </w:pPr>
          </w:p>
        </w:tc>
        <w:tc>
          <w:tcPr>
            <w:tcW w:w="1301" w:type="dxa"/>
          </w:tcPr>
          <w:p w14:paraId="403B698B" w14:textId="77777777" w:rsidR="00390F54" w:rsidRPr="00BA4FA4" w:rsidRDefault="00390F54" w:rsidP="00E32306">
            <w:pPr>
              <w:jc w:val="center"/>
            </w:pPr>
          </w:p>
        </w:tc>
      </w:tr>
      <w:tr w:rsidR="00390F54" w14:paraId="2A3F2FCE" w14:textId="77777777" w:rsidTr="00E32306">
        <w:trPr>
          <w:trHeight w:val="305"/>
        </w:trPr>
        <w:tc>
          <w:tcPr>
            <w:tcW w:w="3327" w:type="dxa"/>
            <w:tcBorders>
              <w:bottom w:val="single" w:sz="4" w:space="0" w:color="auto"/>
            </w:tcBorders>
          </w:tcPr>
          <w:p w14:paraId="1607166E" w14:textId="77777777" w:rsidR="00390F54" w:rsidRPr="00BA4FA4" w:rsidRDefault="00390F54" w:rsidP="00E32306">
            <w:r>
              <w:t>Large Gumdrop</w:t>
            </w:r>
          </w:p>
        </w:tc>
        <w:tc>
          <w:tcPr>
            <w:tcW w:w="2770" w:type="dxa"/>
            <w:tcBorders>
              <w:bottom w:val="single" w:sz="4" w:space="0" w:color="auto"/>
            </w:tcBorders>
          </w:tcPr>
          <w:p w14:paraId="28F42DD0" w14:textId="77777777" w:rsidR="00390F54" w:rsidRPr="00BA4FA4" w:rsidRDefault="00390F54" w:rsidP="00E32306">
            <w:pPr>
              <w:jc w:val="center"/>
            </w:pPr>
            <w:r>
              <w:t>1,250,000</w:t>
            </w:r>
          </w:p>
        </w:tc>
        <w:tc>
          <w:tcPr>
            <w:tcW w:w="1301" w:type="dxa"/>
            <w:tcBorders>
              <w:bottom w:val="single" w:sz="4" w:space="0" w:color="auto"/>
            </w:tcBorders>
          </w:tcPr>
          <w:p w14:paraId="3A8E52B7" w14:textId="77777777" w:rsidR="00390F54" w:rsidRDefault="00390F54" w:rsidP="00E32306">
            <w:pPr>
              <w:jc w:val="center"/>
            </w:pPr>
          </w:p>
        </w:tc>
        <w:tc>
          <w:tcPr>
            <w:tcW w:w="1301" w:type="dxa"/>
            <w:tcBorders>
              <w:bottom w:val="single" w:sz="4" w:space="0" w:color="000000" w:themeColor="text1"/>
            </w:tcBorders>
          </w:tcPr>
          <w:p w14:paraId="0107FB45" w14:textId="77777777" w:rsidR="00390F54" w:rsidRDefault="00390F54" w:rsidP="00E32306">
            <w:pPr>
              <w:jc w:val="center"/>
            </w:pPr>
          </w:p>
        </w:tc>
      </w:tr>
      <w:tr w:rsidR="00390F54" w14:paraId="7D17A0EB" w14:textId="77777777" w:rsidTr="00E32306">
        <w:trPr>
          <w:trHeight w:val="305"/>
        </w:trPr>
        <w:tc>
          <w:tcPr>
            <w:tcW w:w="3327" w:type="dxa"/>
            <w:tcBorders>
              <w:bottom w:val="single" w:sz="4" w:space="0" w:color="auto"/>
            </w:tcBorders>
          </w:tcPr>
          <w:p w14:paraId="5519ABFB" w14:textId="77777777" w:rsidR="00390F54" w:rsidRDefault="00390F54" w:rsidP="00E32306">
            <w:r>
              <w:t>Orange Slice</w:t>
            </w:r>
          </w:p>
        </w:tc>
        <w:tc>
          <w:tcPr>
            <w:tcW w:w="2770" w:type="dxa"/>
            <w:tcBorders>
              <w:bottom w:val="single" w:sz="4" w:space="0" w:color="auto"/>
            </w:tcBorders>
          </w:tcPr>
          <w:p w14:paraId="54E79FBA" w14:textId="77777777" w:rsidR="00390F54" w:rsidRDefault="00390F54" w:rsidP="00E32306">
            <w:pPr>
              <w:jc w:val="center"/>
            </w:pPr>
            <w:r>
              <w:t>1,120,000</w:t>
            </w:r>
          </w:p>
        </w:tc>
        <w:tc>
          <w:tcPr>
            <w:tcW w:w="1301" w:type="dxa"/>
            <w:tcBorders>
              <w:bottom w:val="single" w:sz="4" w:space="0" w:color="auto"/>
            </w:tcBorders>
          </w:tcPr>
          <w:p w14:paraId="54E77524" w14:textId="77777777" w:rsidR="00390F54" w:rsidRDefault="00390F54" w:rsidP="00E32306">
            <w:pPr>
              <w:jc w:val="center"/>
            </w:pPr>
          </w:p>
        </w:tc>
        <w:tc>
          <w:tcPr>
            <w:tcW w:w="1301" w:type="dxa"/>
            <w:tcBorders>
              <w:bottom w:val="single" w:sz="4" w:space="0" w:color="000000" w:themeColor="text1"/>
            </w:tcBorders>
          </w:tcPr>
          <w:p w14:paraId="4E85C65C" w14:textId="77777777" w:rsidR="00390F54" w:rsidRDefault="00390F54" w:rsidP="00E32306">
            <w:pPr>
              <w:jc w:val="center"/>
            </w:pPr>
          </w:p>
        </w:tc>
      </w:tr>
      <w:tr w:rsidR="00390F54" w14:paraId="582D93AE" w14:textId="77777777" w:rsidTr="00E32306">
        <w:trPr>
          <w:trHeight w:val="305"/>
        </w:trPr>
        <w:tc>
          <w:tcPr>
            <w:tcW w:w="3327" w:type="dxa"/>
            <w:tcBorders>
              <w:top w:val="single" w:sz="4" w:space="0" w:color="auto"/>
              <w:left w:val="nil"/>
              <w:bottom w:val="nil"/>
              <w:right w:val="nil"/>
            </w:tcBorders>
          </w:tcPr>
          <w:p w14:paraId="0E854DFC" w14:textId="77777777" w:rsidR="00390F54" w:rsidRDefault="00390F54" w:rsidP="00E32306"/>
        </w:tc>
        <w:tc>
          <w:tcPr>
            <w:tcW w:w="2770" w:type="dxa"/>
            <w:tcBorders>
              <w:top w:val="single" w:sz="4" w:space="0" w:color="auto"/>
              <w:left w:val="nil"/>
              <w:bottom w:val="nil"/>
              <w:right w:val="nil"/>
            </w:tcBorders>
          </w:tcPr>
          <w:p w14:paraId="2B0D84B4" w14:textId="77777777" w:rsidR="00390F54" w:rsidRDefault="00390F54" w:rsidP="00E32306">
            <w:pPr>
              <w:jc w:val="center"/>
            </w:pPr>
          </w:p>
        </w:tc>
        <w:tc>
          <w:tcPr>
            <w:tcW w:w="1301" w:type="dxa"/>
            <w:tcBorders>
              <w:top w:val="single" w:sz="4" w:space="0" w:color="auto"/>
              <w:left w:val="nil"/>
              <w:bottom w:val="nil"/>
              <w:right w:val="single" w:sz="4" w:space="0" w:color="auto"/>
            </w:tcBorders>
          </w:tcPr>
          <w:p w14:paraId="40A8C428" w14:textId="77777777" w:rsidR="00390F54" w:rsidRPr="00373BFB" w:rsidRDefault="00390F54" w:rsidP="00E32306">
            <w:pPr>
              <w:jc w:val="center"/>
              <w:rPr>
                <w:b/>
              </w:rPr>
            </w:pPr>
            <w:r w:rsidRPr="00373BFB">
              <w:rPr>
                <w:b/>
              </w:rPr>
              <w:t>Total Price</w:t>
            </w:r>
          </w:p>
        </w:tc>
        <w:tc>
          <w:tcPr>
            <w:tcW w:w="1301" w:type="dxa"/>
            <w:tcBorders>
              <w:left w:val="single" w:sz="4" w:space="0" w:color="auto"/>
            </w:tcBorders>
          </w:tcPr>
          <w:p w14:paraId="257A1969" w14:textId="77777777" w:rsidR="00390F54" w:rsidRDefault="00390F54" w:rsidP="00E32306">
            <w:pPr>
              <w:jc w:val="center"/>
            </w:pPr>
          </w:p>
        </w:tc>
      </w:tr>
    </w:tbl>
    <w:p w14:paraId="30DE909B" w14:textId="57ED3B2B" w:rsidR="00390F54" w:rsidRDefault="00390F54" w:rsidP="00CF2632">
      <w:pPr>
        <w:rPr>
          <w:b/>
        </w:rPr>
      </w:pPr>
      <w:r>
        <w:rPr>
          <w:b/>
        </w:rPr>
        <w:t>Material Purchasing Form</w:t>
      </w:r>
    </w:p>
    <w:tbl>
      <w:tblPr>
        <w:tblStyle w:val="TableGrid"/>
        <w:tblW w:w="0" w:type="auto"/>
        <w:tblLook w:val="04A0" w:firstRow="1" w:lastRow="0" w:firstColumn="1" w:lastColumn="0" w:noHBand="0" w:noVBand="1"/>
      </w:tblPr>
      <w:tblGrid>
        <w:gridCol w:w="3327"/>
        <w:gridCol w:w="2770"/>
        <w:gridCol w:w="1301"/>
        <w:gridCol w:w="1301"/>
      </w:tblGrid>
      <w:tr w:rsidR="00390F54" w14:paraId="576AC4DD" w14:textId="77777777" w:rsidTr="00E32306">
        <w:tc>
          <w:tcPr>
            <w:tcW w:w="3327" w:type="dxa"/>
          </w:tcPr>
          <w:p w14:paraId="67875F70" w14:textId="77777777" w:rsidR="00390F54" w:rsidRDefault="00390F54" w:rsidP="00E32306">
            <w:pPr>
              <w:jc w:val="center"/>
              <w:rPr>
                <w:b/>
              </w:rPr>
            </w:pPr>
            <w:r>
              <w:rPr>
                <w:b/>
              </w:rPr>
              <w:t>Item</w:t>
            </w:r>
          </w:p>
        </w:tc>
        <w:tc>
          <w:tcPr>
            <w:tcW w:w="2770" w:type="dxa"/>
          </w:tcPr>
          <w:p w14:paraId="4F6534BD" w14:textId="77777777" w:rsidR="00390F54" w:rsidRDefault="00390F54" w:rsidP="00E32306">
            <w:pPr>
              <w:jc w:val="center"/>
              <w:rPr>
                <w:b/>
              </w:rPr>
            </w:pPr>
            <w:r>
              <w:rPr>
                <w:b/>
              </w:rPr>
              <w:t xml:space="preserve">Item Price </w:t>
            </w:r>
          </w:p>
          <w:p w14:paraId="78A50375" w14:textId="77777777" w:rsidR="00390F54" w:rsidRDefault="00390F54" w:rsidP="00E32306">
            <w:pPr>
              <w:jc w:val="center"/>
              <w:rPr>
                <w:b/>
              </w:rPr>
            </w:pPr>
            <w:r>
              <w:rPr>
                <w:b/>
              </w:rPr>
              <w:t>(In Dollars)</w:t>
            </w:r>
          </w:p>
        </w:tc>
        <w:tc>
          <w:tcPr>
            <w:tcW w:w="1301" w:type="dxa"/>
          </w:tcPr>
          <w:p w14:paraId="6D82A6AC" w14:textId="77777777" w:rsidR="00390F54" w:rsidRDefault="00390F54" w:rsidP="00E32306">
            <w:pPr>
              <w:jc w:val="center"/>
              <w:rPr>
                <w:b/>
              </w:rPr>
            </w:pPr>
            <w:r>
              <w:rPr>
                <w:b/>
              </w:rPr>
              <w:t xml:space="preserve">Number </w:t>
            </w:r>
          </w:p>
          <w:p w14:paraId="48410866" w14:textId="77777777" w:rsidR="00390F54" w:rsidRDefault="00390F54" w:rsidP="00E32306">
            <w:pPr>
              <w:jc w:val="center"/>
              <w:rPr>
                <w:b/>
              </w:rPr>
            </w:pPr>
            <w:r>
              <w:rPr>
                <w:b/>
              </w:rPr>
              <w:t>Ordered</w:t>
            </w:r>
          </w:p>
        </w:tc>
        <w:tc>
          <w:tcPr>
            <w:tcW w:w="1301" w:type="dxa"/>
          </w:tcPr>
          <w:p w14:paraId="01EC0AE6" w14:textId="77777777" w:rsidR="00390F54" w:rsidRDefault="00390F54" w:rsidP="00E32306">
            <w:pPr>
              <w:jc w:val="center"/>
              <w:rPr>
                <w:b/>
              </w:rPr>
            </w:pPr>
            <w:r>
              <w:rPr>
                <w:b/>
              </w:rPr>
              <w:t>Subtotal Price</w:t>
            </w:r>
          </w:p>
        </w:tc>
      </w:tr>
      <w:tr w:rsidR="00390F54" w14:paraId="3E3D16AD" w14:textId="77777777" w:rsidTr="00E32306">
        <w:tc>
          <w:tcPr>
            <w:tcW w:w="3327" w:type="dxa"/>
          </w:tcPr>
          <w:p w14:paraId="360F2BAE" w14:textId="77777777" w:rsidR="00390F54" w:rsidRPr="00BA4FA4" w:rsidRDefault="00390F54" w:rsidP="00E32306">
            <w:r>
              <w:t xml:space="preserve">Angel Hair pasta (1 </w:t>
            </w:r>
            <w:proofErr w:type="spellStart"/>
            <w:r>
              <w:t>oz</w:t>
            </w:r>
            <w:proofErr w:type="spellEnd"/>
            <w:r>
              <w:t>)</w:t>
            </w:r>
            <w:r w:rsidRPr="00BA4FA4">
              <w:t xml:space="preserve"> </w:t>
            </w:r>
          </w:p>
        </w:tc>
        <w:tc>
          <w:tcPr>
            <w:tcW w:w="2770" w:type="dxa"/>
          </w:tcPr>
          <w:p w14:paraId="7F0B7112" w14:textId="77777777" w:rsidR="00390F54" w:rsidRPr="00BA4FA4" w:rsidRDefault="00390F54" w:rsidP="00E32306">
            <w:pPr>
              <w:jc w:val="center"/>
            </w:pPr>
            <w:r>
              <w:t>500,000</w:t>
            </w:r>
          </w:p>
        </w:tc>
        <w:tc>
          <w:tcPr>
            <w:tcW w:w="1301" w:type="dxa"/>
          </w:tcPr>
          <w:p w14:paraId="74FDCEF3" w14:textId="77777777" w:rsidR="00390F54" w:rsidRDefault="00390F54" w:rsidP="00E32306">
            <w:pPr>
              <w:jc w:val="center"/>
            </w:pPr>
          </w:p>
        </w:tc>
        <w:tc>
          <w:tcPr>
            <w:tcW w:w="1301" w:type="dxa"/>
          </w:tcPr>
          <w:p w14:paraId="47F93398" w14:textId="77777777" w:rsidR="00390F54" w:rsidRDefault="00390F54" w:rsidP="00E32306">
            <w:pPr>
              <w:jc w:val="center"/>
            </w:pPr>
          </w:p>
        </w:tc>
      </w:tr>
      <w:tr w:rsidR="00390F54" w14:paraId="51EA6C99" w14:textId="77777777" w:rsidTr="00E32306">
        <w:tc>
          <w:tcPr>
            <w:tcW w:w="3327" w:type="dxa"/>
          </w:tcPr>
          <w:p w14:paraId="489BB720" w14:textId="77777777" w:rsidR="00390F54" w:rsidRPr="00BA4FA4" w:rsidRDefault="00390F54" w:rsidP="00E32306">
            <w:r>
              <w:t xml:space="preserve">Spaghetti (1 </w:t>
            </w:r>
            <w:proofErr w:type="spellStart"/>
            <w:r>
              <w:t>oz</w:t>
            </w:r>
            <w:proofErr w:type="spellEnd"/>
            <w:r>
              <w:t>)</w:t>
            </w:r>
          </w:p>
        </w:tc>
        <w:tc>
          <w:tcPr>
            <w:tcW w:w="2770" w:type="dxa"/>
          </w:tcPr>
          <w:p w14:paraId="18CD1D05" w14:textId="77777777" w:rsidR="00390F54" w:rsidRPr="00BA4FA4" w:rsidRDefault="00390F54" w:rsidP="00E32306">
            <w:pPr>
              <w:jc w:val="center"/>
            </w:pPr>
            <w:r>
              <w:t>1,000,000</w:t>
            </w:r>
          </w:p>
        </w:tc>
        <w:tc>
          <w:tcPr>
            <w:tcW w:w="1301" w:type="dxa"/>
          </w:tcPr>
          <w:p w14:paraId="0FDF0CDB" w14:textId="77777777" w:rsidR="00390F54" w:rsidRDefault="00390F54" w:rsidP="00E32306">
            <w:pPr>
              <w:jc w:val="center"/>
            </w:pPr>
          </w:p>
        </w:tc>
        <w:tc>
          <w:tcPr>
            <w:tcW w:w="1301" w:type="dxa"/>
          </w:tcPr>
          <w:p w14:paraId="7AFCDE55" w14:textId="77777777" w:rsidR="00390F54" w:rsidRDefault="00390F54" w:rsidP="00E32306">
            <w:pPr>
              <w:jc w:val="center"/>
            </w:pPr>
          </w:p>
        </w:tc>
      </w:tr>
      <w:tr w:rsidR="00390F54" w14:paraId="795FFB4D" w14:textId="77777777" w:rsidTr="00E32306">
        <w:tc>
          <w:tcPr>
            <w:tcW w:w="3327" w:type="dxa"/>
          </w:tcPr>
          <w:p w14:paraId="2954FE07" w14:textId="77777777" w:rsidR="00390F54" w:rsidRPr="00BA4FA4" w:rsidRDefault="00390F54" w:rsidP="00E32306">
            <w:r>
              <w:t xml:space="preserve">Penne (1 </w:t>
            </w:r>
            <w:proofErr w:type="spellStart"/>
            <w:r>
              <w:t>oz</w:t>
            </w:r>
            <w:proofErr w:type="spellEnd"/>
            <w:r>
              <w:t>)</w:t>
            </w:r>
          </w:p>
        </w:tc>
        <w:tc>
          <w:tcPr>
            <w:tcW w:w="2770" w:type="dxa"/>
          </w:tcPr>
          <w:p w14:paraId="3CA22138" w14:textId="77777777" w:rsidR="00390F54" w:rsidRPr="00BA4FA4" w:rsidRDefault="00390F54" w:rsidP="00E32306">
            <w:pPr>
              <w:jc w:val="center"/>
            </w:pPr>
            <w:r>
              <w:t>1,500,000</w:t>
            </w:r>
          </w:p>
        </w:tc>
        <w:tc>
          <w:tcPr>
            <w:tcW w:w="1301" w:type="dxa"/>
          </w:tcPr>
          <w:p w14:paraId="32E1308B" w14:textId="77777777" w:rsidR="00390F54" w:rsidRDefault="00390F54" w:rsidP="00E32306">
            <w:pPr>
              <w:jc w:val="center"/>
            </w:pPr>
          </w:p>
        </w:tc>
        <w:tc>
          <w:tcPr>
            <w:tcW w:w="1301" w:type="dxa"/>
          </w:tcPr>
          <w:p w14:paraId="04101E1D" w14:textId="77777777" w:rsidR="00390F54" w:rsidRDefault="00390F54" w:rsidP="00E32306">
            <w:pPr>
              <w:jc w:val="center"/>
            </w:pPr>
          </w:p>
        </w:tc>
      </w:tr>
      <w:tr w:rsidR="00390F54" w14:paraId="785AB3F0" w14:textId="77777777" w:rsidTr="00E32306">
        <w:tc>
          <w:tcPr>
            <w:tcW w:w="3327" w:type="dxa"/>
          </w:tcPr>
          <w:p w14:paraId="72389EB9" w14:textId="77777777" w:rsidR="00390F54" w:rsidRPr="00BA4FA4" w:rsidRDefault="00390F54" w:rsidP="00E32306">
            <w:r>
              <w:t xml:space="preserve">Small Linguine (1 </w:t>
            </w:r>
            <w:proofErr w:type="spellStart"/>
            <w:r>
              <w:t>oz</w:t>
            </w:r>
            <w:proofErr w:type="spellEnd"/>
            <w:r>
              <w:t>)</w:t>
            </w:r>
            <w:r w:rsidRPr="00BA4FA4">
              <w:t xml:space="preserve"> </w:t>
            </w:r>
          </w:p>
        </w:tc>
        <w:tc>
          <w:tcPr>
            <w:tcW w:w="2770" w:type="dxa"/>
          </w:tcPr>
          <w:p w14:paraId="012E12D3" w14:textId="77777777" w:rsidR="00390F54" w:rsidRPr="00BA4FA4" w:rsidRDefault="00390F54" w:rsidP="00E32306">
            <w:pPr>
              <w:jc w:val="center"/>
            </w:pPr>
            <w:r>
              <w:t>2,000,000</w:t>
            </w:r>
          </w:p>
        </w:tc>
        <w:tc>
          <w:tcPr>
            <w:tcW w:w="1301" w:type="dxa"/>
          </w:tcPr>
          <w:p w14:paraId="5F94E69E" w14:textId="77777777" w:rsidR="00390F54" w:rsidRDefault="00390F54" w:rsidP="00E32306">
            <w:pPr>
              <w:jc w:val="center"/>
            </w:pPr>
          </w:p>
        </w:tc>
        <w:tc>
          <w:tcPr>
            <w:tcW w:w="1301" w:type="dxa"/>
          </w:tcPr>
          <w:p w14:paraId="6E601D8E" w14:textId="77777777" w:rsidR="00390F54" w:rsidRDefault="00390F54" w:rsidP="00E32306">
            <w:pPr>
              <w:jc w:val="center"/>
            </w:pPr>
          </w:p>
        </w:tc>
      </w:tr>
      <w:tr w:rsidR="00390F54" w14:paraId="5CD2F7F9" w14:textId="77777777" w:rsidTr="00E32306">
        <w:tc>
          <w:tcPr>
            <w:tcW w:w="3327" w:type="dxa"/>
          </w:tcPr>
          <w:p w14:paraId="4AB5F8FF" w14:textId="77777777" w:rsidR="00390F54" w:rsidRPr="00BA4FA4" w:rsidRDefault="00390F54" w:rsidP="00E32306">
            <w:r>
              <w:t xml:space="preserve">Large Linguine (1 </w:t>
            </w:r>
            <w:proofErr w:type="spellStart"/>
            <w:r>
              <w:t>oz</w:t>
            </w:r>
            <w:proofErr w:type="spellEnd"/>
            <w:r>
              <w:t>)</w:t>
            </w:r>
          </w:p>
        </w:tc>
        <w:tc>
          <w:tcPr>
            <w:tcW w:w="2770" w:type="dxa"/>
          </w:tcPr>
          <w:p w14:paraId="421E1D63" w14:textId="77777777" w:rsidR="00390F54" w:rsidRPr="00BA4FA4" w:rsidRDefault="00390F54" w:rsidP="00E32306">
            <w:pPr>
              <w:jc w:val="center"/>
            </w:pPr>
            <w:r>
              <w:t>2,500,000</w:t>
            </w:r>
          </w:p>
        </w:tc>
        <w:tc>
          <w:tcPr>
            <w:tcW w:w="1301" w:type="dxa"/>
          </w:tcPr>
          <w:p w14:paraId="185A3523" w14:textId="77777777" w:rsidR="00390F54" w:rsidRDefault="00390F54" w:rsidP="00E32306">
            <w:pPr>
              <w:jc w:val="center"/>
            </w:pPr>
          </w:p>
        </w:tc>
        <w:tc>
          <w:tcPr>
            <w:tcW w:w="1301" w:type="dxa"/>
          </w:tcPr>
          <w:p w14:paraId="57B52ED8" w14:textId="77777777" w:rsidR="00390F54" w:rsidRDefault="00390F54" w:rsidP="00E32306">
            <w:pPr>
              <w:jc w:val="center"/>
            </w:pPr>
          </w:p>
        </w:tc>
      </w:tr>
      <w:tr w:rsidR="00390F54" w14:paraId="37DE4F13" w14:textId="77777777" w:rsidTr="00E32306">
        <w:tc>
          <w:tcPr>
            <w:tcW w:w="3327" w:type="dxa"/>
          </w:tcPr>
          <w:p w14:paraId="247FEDB1" w14:textId="77777777" w:rsidR="00390F54" w:rsidRPr="00BA4FA4" w:rsidRDefault="00390F54" w:rsidP="00E32306">
            <w:r>
              <w:t>Mini Marshmallow</w:t>
            </w:r>
          </w:p>
        </w:tc>
        <w:tc>
          <w:tcPr>
            <w:tcW w:w="2770" w:type="dxa"/>
          </w:tcPr>
          <w:p w14:paraId="5ACE57CC" w14:textId="77777777" w:rsidR="00390F54" w:rsidRPr="00BA4FA4" w:rsidRDefault="00390F54" w:rsidP="00E32306">
            <w:pPr>
              <w:jc w:val="center"/>
            </w:pPr>
            <w:r>
              <w:t>500,000</w:t>
            </w:r>
          </w:p>
        </w:tc>
        <w:tc>
          <w:tcPr>
            <w:tcW w:w="1301" w:type="dxa"/>
          </w:tcPr>
          <w:p w14:paraId="390B054D" w14:textId="77777777" w:rsidR="00390F54" w:rsidRDefault="00390F54" w:rsidP="00E32306">
            <w:pPr>
              <w:jc w:val="center"/>
            </w:pPr>
          </w:p>
        </w:tc>
        <w:tc>
          <w:tcPr>
            <w:tcW w:w="1301" w:type="dxa"/>
          </w:tcPr>
          <w:p w14:paraId="76D72CCB" w14:textId="77777777" w:rsidR="00390F54" w:rsidRDefault="00390F54" w:rsidP="00E32306">
            <w:pPr>
              <w:jc w:val="center"/>
            </w:pPr>
          </w:p>
        </w:tc>
      </w:tr>
      <w:tr w:rsidR="00390F54" w14:paraId="66C4B766" w14:textId="77777777" w:rsidTr="00E32306">
        <w:tc>
          <w:tcPr>
            <w:tcW w:w="3327" w:type="dxa"/>
          </w:tcPr>
          <w:p w14:paraId="668C51F5" w14:textId="77777777" w:rsidR="00390F54" w:rsidRPr="00BA4FA4" w:rsidRDefault="00390F54" w:rsidP="00E32306">
            <w:r>
              <w:t>Large Marshmallow</w:t>
            </w:r>
          </w:p>
        </w:tc>
        <w:tc>
          <w:tcPr>
            <w:tcW w:w="2770" w:type="dxa"/>
          </w:tcPr>
          <w:p w14:paraId="30311DD7" w14:textId="77777777" w:rsidR="00390F54" w:rsidRPr="00BA4FA4" w:rsidRDefault="00390F54" w:rsidP="00E32306">
            <w:pPr>
              <w:jc w:val="center"/>
            </w:pPr>
            <w:r>
              <w:t>750,000</w:t>
            </w:r>
          </w:p>
        </w:tc>
        <w:tc>
          <w:tcPr>
            <w:tcW w:w="1301" w:type="dxa"/>
          </w:tcPr>
          <w:p w14:paraId="675281EB" w14:textId="77777777" w:rsidR="00390F54" w:rsidRDefault="00390F54" w:rsidP="00E32306">
            <w:pPr>
              <w:jc w:val="center"/>
            </w:pPr>
          </w:p>
        </w:tc>
        <w:tc>
          <w:tcPr>
            <w:tcW w:w="1301" w:type="dxa"/>
          </w:tcPr>
          <w:p w14:paraId="634EF2C7" w14:textId="77777777" w:rsidR="00390F54" w:rsidRDefault="00390F54" w:rsidP="00E32306">
            <w:pPr>
              <w:jc w:val="center"/>
            </w:pPr>
          </w:p>
        </w:tc>
      </w:tr>
      <w:tr w:rsidR="00390F54" w14:paraId="1E13F505" w14:textId="77777777" w:rsidTr="00E32306">
        <w:tc>
          <w:tcPr>
            <w:tcW w:w="3327" w:type="dxa"/>
          </w:tcPr>
          <w:p w14:paraId="23BCAE9B" w14:textId="77777777" w:rsidR="00390F54" w:rsidRPr="00BA4FA4" w:rsidRDefault="00390F54" w:rsidP="00E32306">
            <w:r>
              <w:t>Spice Drop</w:t>
            </w:r>
          </w:p>
        </w:tc>
        <w:tc>
          <w:tcPr>
            <w:tcW w:w="2770" w:type="dxa"/>
          </w:tcPr>
          <w:p w14:paraId="18832F07" w14:textId="77777777" w:rsidR="00390F54" w:rsidRPr="00BA4FA4" w:rsidRDefault="00390F54" w:rsidP="00E32306">
            <w:pPr>
              <w:jc w:val="center"/>
            </w:pPr>
            <w:r w:rsidRPr="00BA4FA4">
              <w:t>1</w:t>
            </w:r>
            <w:r>
              <w:t>,000,000</w:t>
            </w:r>
          </w:p>
        </w:tc>
        <w:tc>
          <w:tcPr>
            <w:tcW w:w="1301" w:type="dxa"/>
          </w:tcPr>
          <w:p w14:paraId="7BAFD44A" w14:textId="77777777" w:rsidR="00390F54" w:rsidRPr="00BA4FA4" w:rsidRDefault="00390F54" w:rsidP="00E32306">
            <w:pPr>
              <w:jc w:val="center"/>
            </w:pPr>
          </w:p>
        </w:tc>
        <w:tc>
          <w:tcPr>
            <w:tcW w:w="1301" w:type="dxa"/>
          </w:tcPr>
          <w:p w14:paraId="2370164B" w14:textId="77777777" w:rsidR="00390F54" w:rsidRPr="00BA4FA4" w:rsidRDefault="00390F54" w:rsidP="00E32306">
            <w:pPr>
              <w:jc w:val="center"/>
            </w:pPr>
          </w:p>
        </w:tc>
      </w:tr>
      <w:tr w:rsidR="00390F54" w14:paraId="43B2304F" w14:textId="77777777" w:rsidTr="00E32306">
        <w:tc>
          <w:tcPr>
            <w:tcW w:w="3327" w:type="dxa"/>
          </w:tcPr>
          <w:p w14:paraId="7EAB7603" w14:textId="77777777" w:rsidR="00390F54" w:rsidRPr="00BA4FA4" w:rsidRDefault="00390F54" w:rsidP="00E32306">
            <w:r>
              <w:t>Gummy Bear</w:t>
            </w:r>
          </w:p>
        </w:tc>
        <w:tc>
          <w:tcPr>
            <w:tcW w:w="2770" w:type="dxa"/>
          </w:tcPr>
          <w:p w14:paraId="12DB4FF2" w14:textId="77777777" w:rsidR="00390F54" w:rsidRPr="00BA4FA4" w:rsidRDefault="00390F54" w:rsidP="00E32306">
            <w:pPr>
              <w:jc w:val="center"/>
            </w:pPr>
            <w:r w:rsidRPr="00BA4FA4">
              <w:t>1</w:t>
            </w:r>
            <w:r>
              <w:t>,000,000</w:t>
            </w:r>
          </w:p>
        </w:tc>
        <w:tc>
          <w:tcPr>
            <w:tcW w:w="1301" w:type="dxa"/>
          </w:tcPr>
          <w:p w14:paraId="0296BE53" w14:textId="77777777" w:rsidR="00390F54" w:rsidRPr="00BA4FA4" w:rsidRDefault="00390F54" w:rsidP="00E32306">
            <w:pPr>
              <w:jc w:val="center"/>
            </w:pPr>
          </w:p>
        </w:tc>
        <w:tc>
          <w:tcPr>
            <w:tcW w:w="1301" w:type="dxa"/>
          </w:tcPr>
          <w:p w14:paraId="6C102D99" w14:textId="77777777" w:rsidR="00390F54" w:rsidRPr="00BA4FA4" w:rsidRDefault="00390F54" w:rsidP="00E32306">
            <w:pPr>
              <w:jc w:val="center"/>
            </w:pPr>
          </w:p>
        </w:tc>
      </w:tr>
      <w:tr w:rsidR="00390F54" w14:paraId="360CF770" w14:textId="77777777" w:rsidTr="00E32306">
        <w:trPr>
          <w:trHeight w:val="305"/>
        </w:trPr>
        <w:tc>
          <w:tcPr>
            <w:tcW w:w="3327" w:type="dxa"/>
            <w:tcBorders>
              <w:bottom w:val="single" w:sz="4" w:space="0" w:color="auto"/>
            </w:tcBorders>
          </w:tcPr>
          <w:p w14:paraId="25F41C7E" w14:textId="77777777" w:rsidR="00390F54" w:rsidRPr="00BA4FA4" w:rsidRDefault="00390F54" w:rsidP="00E32306">
            <w:r>
              <w:t>Large Gumdrop</w:t>
            </w:r>
          </w:p>
        </w:tc>
        <w:tc>
          <w:tcPr>
            <w:tcW w:w="2770" w:type="dxa"/>
            <w:tcBorders>
              <w:bottom w:val="single" w:sz="4" w:space="0" w:color="auto"/>
            </w:tcBorders>
          </w:tcPr>
          <w:p w14:paraId="20F5E6CA" w14:textId="77777777" w:rsidR="00390F54" w:rsidRPr="00BA4FA4" w:rsidRDefault="00390F54" w:rsidP="00E32306">
            <w:pPr>
              <w:jc w:val="center"/>
            </w:pPr>
            <w:r>
              <w:t>1,250,000</w:t>
            </w:r>
          </w:p>
        </w:tc>
        <w:tc>
          <w:tcPr>
            <w:tcW w:w="1301" w:type="dxa"/>
            <w:tcBorders>
              <w:bottom w:val="single" w:sz="4" w:space="0" w:color="auto"/>
            </w:tcBorders>
          </w:tcPr>
          <w:p w14:paraId="14A3A522" w14:textId="77777777" w:rsidR="00390F54" w:rsidRDefault="00390F54" w:rsidP="00E32306">
            <w:pPr>
              <w:jc w:val="center"/>
            </w:pPr>
          </w:p>
        </w:tc>
        <w:tc>
          <w:tcPr>
            <w:tcW w:w="1301" w:type="dxa"/>
            <w:tcBorders>
              <w:bottom w:val="single" w:sz="4" w:space="0" w:color="000000" w:themeColor="text1"/>
            </w:tcBorders>
          </w:tcPr>
          <w:p w14:paraId="6502C358" w14:textId="77777777" w:rsidR="00390F54" w:rsidRDefault="00390F54" w:rsidP="00E32306">
            <w:pPr>
              <w:jc w:val="center"/>
            </w:pPr>
          </w:p>
        </w:tc>
      </w:tr>
      <w:tr w:rsidR="00390F54" w14:paraId="20B50664" w14:textId="77777777" w:rsidTr="00E32306">
        <w:trPr>
          <w:trHeight w:val="305"/>
        </w:trPr>
        <w:tc>
          <w:tcPr>
            <w:tcW w:w="3327" w:type="dxa"/>
            <w:tcBorders>
              <w:bottom w:val="single" w:sz="4" w:space="0" w:color="auto"/>
            </w:tcBorders>
          </w:tcPr>
          <w:p w14:paraId="2A7D4FD1" w14:textId="77777777" w:rsidR="00390F54" w:rsidRDefault="00390F54" w:rsidP="00E32306">
            <w:r>
              <w:t>Orange Slice</w:t>
            </w:r>
          </w:p>
        </w:tc>
        <w:tc>
          <w:tcPr>
            <w:tcW w:w="2770" w:type="dxa"/>
            <w:tcBorders>
              <w:bottom w:val="single" w:sz="4" w:space="0" w:color="auto"/>
            </w:tcBorders>
          </w:tcPr>
          <w:p w14:paraId="246BCD62" w14:textId="77777777" w:rsidR="00390F54" w:rsidRDefault="00390F54" w:rsidP="00E32306">
            <w:pPr>
              <w:jc w:val="center"/>
            </w:pPr>
            <w:r>
              <w:t>1,120,000</w:t>
            </w:r>
          </w:p>
        </w:tc>
        <w:tc>
          <w:tcPr>
            <w:tcW w:w="1301" w:type="dxa"/>
            <w:tcBorders>
              <w:bottom w:val="single" w:sz="4" w:space="0" w:color="auto"/>
            </w:tcBorders>
          </w:tcPr>
          <w:p w14:paraId="56B2F4E1" w14:textId="77777777" w:rsidR="00390F54" w:rsidRDefault="00390F54" w:rsidP="00E32306">
            <w:pPr>
              <w:jc w:val="center"/>
            </w:pPr>
          </w:p>
        </w:tc>
        <w:tc>
          <w:tcPr>
            <w:tcW w:w="1301" w:type="dxa"/>
            <w:tcBorders>
              <w:bottom w:val="single" w:sz="4" w:space="0" w:color="000000" w:themeColor="text1"/>
            </w:tcBorders>
          </w:tcPr>
          <w:p w14:paraId="2A693222" w14:textId="77777777" w:rsidR="00390F54" w:rsidRDefault="00390F54" w:rsidP="00E32306">
            <w:pPr>
              <w:jc w:val="center"/>
            </w:pPr>
          </w:p>
        </w:tc>
      </w:tr>
      <w:tr w:rsidR="00390F54" w14:paraId="73CAFC97" w14:textId="77777777" w:rsidTr="00E32306">
        <w:trPr>
          <w:trHeight w:val="305"/>
        </w:trPr>
        <w:tc>
          <w:tcPr>
            <w:tcW w:w="3327" w:type="dxa"/>
            <w:tcBorders>
              <w:top w:val="single" w:sz="4" w:space="0" w:color="auto"/>
              <w:left w:val="nil"/>
              <w:bottom w:val="nil"/>
              <w:right w:val="nil"/>
            </w:tcBorders>
          </w:tcPr>
          <w:p w14:paraId="5BC2DB1B" w14:textId="77777777" w:rsidR="00390F54" w:rsidRDefault="00390F54" w:rsidP="00E32306"/>
        </w:tc>
        <w:tc>
          <w:tcPr>
            <w:tcW w:w="2770" w:type="dxa"/>
            <w:tcBorders>
              <w:top w:val="single" w:sz="4" w:space="0" w:color="auto"/>
              <w:left w:val="nil"/>
              <w:bottom w:val="nil"/>
              <w:right w:val="nil"/>
            </w:tcBorders>
          </w:tcPr>
          <w:p w14:paraId="5D5C7E29" w14:textId="77777777" w:rsidR="00390F54" w:rsidRDefault="00390F54" w:rsidP="00E32306">
            <w:pPr>
              <w:jc w:val="center"/>
            </w:pPr>
          </w:p>
        </w:tc>
        <w:tc>
          <w:tcPr>
            <w:tcW w:w="1301" w:type="dxa"/>
            <w:tcBorders>
              <w:top w:val="single" w:sz="4" w:space="0" w:color="auto"/>
              <w:left w:val="nil"/>
              <w:bottom w:val="nil"/>
              <w:right w:val="single" w:sz="4" w:space="0" w:color="auto"/>
            </w:tcBorders>
          </w:tcPr>
          <w:p w14:paraId="4060E58D" w14:textId="77777777" w:rsidR="00390F54" w:rsidRPr="00373BFB" w:rsidRDefault="00390F54" w:rsidP="00E32306">
            <w:pPr>
              <w:jc w:val="center"/>
              <w:rPr>
                <w:b/>
              </w:rPr>
            </w:pPr>
            <w:r w:rsidRPr="00373BFB">
              <w:rPr>
                <w:b/>
              </w:rPr>
              <w:t>Total Price</w:t>
            </w:r>
          </w:p>
        </w:tc>
        <w:tc>
          <w:tcPr>
            <w:tcW w:w="1301" w:type="dxa"/>
            <w:tcBorders>
              <w:left w:val="single" w:sz="4" w:space="0" w:color="auto"/>
            </w:tcBorders>
          </w:tcPr>
          <w:p w14:paraId="60533953" w14:textId="77777777" w:rsidR="00390F54" w:rsidRDefault="00390F54" w:rsidP="00E32306">
            <w:pPr>
              <w:jc w:val="center"/>
            </w:pPr>
          </w:p>
        </w:tc>
      </w:tr>
    </w:tbl>
    <w:p w14:paraId="065835BB" w14:textId="13A62E8D" w:rsidR="00CF2632" w:rsidRPr="00CF2632" w:rsidRDefault="00CF2632" w:rsidP="00CF2632">
      <w:pPr>
        <w:rPr>
          <w:b/>
        </w:rPr>
      </w:pPr>
      <w:r w:rsidRPr="00CB040C">
        <w:rPr>
          <w:b/>
        </w:rPr>
        <w:lastRenderedPageBreak/>
        <w:t xml:space="preserve">Earthquake Engineering and Design Challenge </w:t>
      </w:r>
      <w:r>
        <w:rPr>
          <w:b/>
        </w:rPr>
        <w:t>Test Form</w:t>
      </w:r>
    </w:p>
    <w:p w14:paraId="2E5A6FFD" w14:textId="3693F620" w:rsidR="00D01E9B" w:rsidRDefault="00D01E9B" w:rsidP="00CB5DF2">
      <w:pPr>
        <w:rPr>
          <w:b/>
        </w:rPr>
      </w:pPr>
    </w:p>
    <w:p w14:paraId="58FE3B11" w14:textId="430EEB01" w:rsidR="00CB5DF2" w:rsidRPr="00CB040C" w:rsidRDefault="00CB5DF2" w:rsidP="00CB5DF2">
      <w:pPr>
        <w:rPr>
          <w:b/>
        </w:rPr>
      </w:pPr>
      <w:r w:rsidRPr="00CB040C">
        <w:rPr>
          <w:b/>
        </w:rPr>
        <w:t>Test 1:</w:t>
      </w:r>
      <w:r w:rsidRPr="00CB040C">
        <w:rPr>
          <w:b/>
        </w:rPr>
        <w:tab/>
      </w:r>
      <w:r w:rsidRPr="00CB040C">
        <w:rPr>
          <w:b/>
        </w:rPr>
        <w:tab/>
      </w:r>
      <w:r w:rsidRPr="00CB040C">
        <w:rPr>
          <w:b/>
        </w:rPr>
        <w:tab/>
      </w:r>
      <w:r w:rsidRPr="00CB040C">
        <w:rPr>
          <w:b/>
        </w:rPr>
        <w:tab/>
      </w:r>
      <w:r w:rsidRPr="00CB040C">
        <w:rPr>
          <w:b/>
        </w:rPr>
        <w:tab/>
      </w:r>
      <w:r w:rsidRPr="00CB040C">
        <w:rPr>
          <w:b/>
        </w:rPr>
        <w:tab/>
      </w:r>
      <w:r w:rsidRPr="00CB040C">
        <w:rPr>
          <w:b/>
        </w:rPr>
        <w:tab/>
        <w:t xml:space="preserve">Test Administrator Initials: </w:t>
      </w:r>
      <w:r w:rsidRPr="00CB040C">
        <w:rPr>
          <w:u w:val="single"/>
        </w:rPr>
        <w:t>___________</w:t>
      </w:r>
    </w:p>
    <w:p w14:paraId="2C2CE55A" w14:textId="77777777" w:rsidR="00CB5DF2" w:rsidRPr="00CB040C" w:rsidRDefault="00CB5DF2" w:rsidP="00CB5DF2">
      <w:pPr>
        <w:rPr>
          <w:b/>
        </w:rPr>
      </w:pPr>
    </w:p>
    <w:p w14:paraId="51676FEE" w14:textId="26F51BFD" w:rsidR="00CB5DF2" w:rsidRPr="00CB040C" w:rsidRDefault="00CB5DF2" w:rsidP="00CB5DF2">
      <w:pPr>
        <w:rPr>
          <w:u w:val="single"/>
        </w:rPr>
      </w:pPr>
      <w:r w:rsidRPr="00CB040C">
        <w:t>Total structure cost (in millions of dollars):</w:t>
      </w:r>
      <w:r w:rsidRPr="00CB040C">
        <w:tab/>
      </w:r>
      <w:r w:rsidRPr="00CB040C">
        <w:tab/>
      </w:r>
      <w:r w:rsidRPr="00CB040C">
        <w:tab/>
        <w:t xml:space="preserve">            $</w:t>
      </w:r>
      <w:r w:rsidRPr="00CB040C">
        <w:rPr>
          <w:u w:val="single"/>
        </w:rPr>
        <w:t>__________</w:t>
      </w:r>
      <w:r w:rsidRPr="00CB040C">
        <w:tab/>
      </w:r>
      <w:r w:rsidRPr="00CB040C">
        <w:tab/>
      </w:r>
    </w:p>
    <w:p w14:paraId="083DED2F" w14:textId="77777777" w:rsidR="00CB5DF2" w:rsidRPr="00CB040C" w:rsidRDefault="00CB5DF2" w:rsidP="00CB5DF2">
      <w:r w:rsidRPr="00CB040C">
        <w:tab/>
      </w:r>
    </w:p>
    <w:p w14:paraId="4AC0D0E2" w14:textId="77777777" w:rsidR="00CB5DF2" w:rsidRPr="00CB040C" w:rsidRDefault="00CB5DF2" w:rsidP="00CB5DF2">
      <w:pPr>
        <w:rPr>
          <w:u w:val="single"/>
        </w:rPr>
      </w:pPr>
      <w:r w:rsidRPr="00CB040C">
        <w:t>Structure meets footprint requirements:</w:t>
      </w:r>
      <w:r w:rsidRPr="00CB040C">
        <w:tab/>
      </w:r>
      <w:r w:rsidRPr="00CB040C">
        <w:tab/>
      </w:r>
      <w:r w:rsidRPr="00CB040C">
        <w:tab/>
      </w:r>
      <w:r w:rsidRPr="00CB040C">
        <w:tab/>
        <w:t>yes</w:t>
      </w:r>
      <w:r w:rsidRPr="00CB040C">
        <w:tab/>
        <w:t>no</w:t>
      </w:r>
      <w:r w:rsidRPr="00CB040C">
        <w:tab/>
      </w:r>
    </w:p>
    <w:p w14:paraId="621A3967" w14:textId="77777777" w:rsidR="00CB5DF2" w:rsidRPr="00CB040C" w:rsidRDefault="00CB5DF2" w:rsidP="00CB5DF2">
      <w:pPr>
        <w:rPr>
          <w:u w:val="single"/>
        </w:rPr>
      </w:pPr>
    </w:p>
    <w:p w14:paraId="23191350" w14:textId="77777777" w:rsidR="00CB5DF2" w:rsidRPr="00CB040C" w:rsidRDefault="00CB5DF2" w:rsidP="00CB5DF2">
      <w:pPr>
        <w:rPr>
          <w:u w:val="single"/>
        </w:rPr>
      </w:pPr>
      <w:r w:rsidRPr="00CB040C">
        <w:t>Structure meets minimum height requirements:</w:t>
      </w:r>
      <w:r w:rsidRPr="00CB040C">
        <w:tab/>
      </w:r>
      <w:r w:rsidRPr="00CB040C">
        <w:tab/>
      </w:r>
      <w:r w:rsidRPr="00CB040C">
        <w:tab/>
        <w:t>yes</w:t>
      </w:r>
      <w:r w:rsidRPr="00CB040C">
        <w:tab/>
        <w:t>no</w:t>
      </w:r>
      <w:r w:rsidRPr="00CB040C">
        <w:tab/>
      </w:r>
    </w:p>
    <w:p w14:paraId="1406B750" w14:textId="77777777" w:rsidR="00CB5DF2" w:rsidRPr="00CB040C" w:rsidRDefault="00CB5DF2" w:rsidP="00CB5DF2">
      <w:pPr>
        <w:rPr>
          <w:u w:val="single"/>
        </w:rPr>
      </w:pPr>
    </w:p>
    <w:p w14:paraId="60B323F8" w14:textId="243F7FCB" w:rsidR="00CB5DF2" w:rsidRPr="00CB040C" w:rsidRDefault="00CB5DF2" w:rsidP="00CB5DF2">
      <w:r w:rsidRPr="00CB040C">
        <w:t>Maximum earthquake magnitude the structure resisted:</w:t>
      </w:r>
      <w:r w:rsidRPr="00CB040C">
        <w:tab/>
      </w:r>
      <w:r w:rsidRPr="00CB040C">
        <w:tab/>
      </w:r>
      <w:r w:rsidRPr="00CB040C">
        <w:rPr>
          <w:u w:val="single"/>
        </w:rPr>
        <w:t>__________</w:t>
      </w:r>
      <w:r w:rsidRPr="00CB040C">
        <w:tab/>
      </w:r>
      <w:r w:rsidRPr="00CB040C">
        <w:tab/>
      </w:r>
    </w:p>
    <w:p w14:paraId="5377CBDE" w14:textId="77777777" w:rsidR="00CB5DF2" w:rsidRPr="00CB040C" w:rsidRDefault="00CB5DF2" w:rsidP="00CB5DF2"/>
    <w:p w14:paraId="35D4D745" w14:textId="77777777" w:rsidR="00CB5DF2" w:rsidRPr="00CB040C" w:rsidRDefault="00CB5DF2" w:rsidP="00CB5DF2">
      <w:pPr>
        <w:tabs>
          <w:tab w:val="left" w:pos="2970"/>
          <w:tab w:val="left" w:pos="6660"/>
        </w:tabs>
        <w:jc w:val="center"/>
        <w:rPr>
          <w:b/>
        </w:rPr>
      </w:pPr>
    </w:p>
    <w:p w14:paraId="415340D1" w14:textId="56D5A00D" w:rsidR="00CB5DF2" w:rsidRPr="00CB040C" w:rsidRDefault="00CB5DF2" w:rsidP="00CB5DF2">
      <w:pPr>
        <w:tabs>
          <w:tab w:val="left" w:pos="2970"/>
          <w:tab w:val="left" w:pos="6660"/>
        </w:tabs>
        <w:jc w:val="center"/>
        <w:rPr>
          <w:b/>
        </w:rPr>
      </w:pPr>
      <w:r w:rsidRPr="00CB040C">
        <w:rPr>
          <w:b/>
        </w:rPr>
        <w:t xml:space="preserve">Engineering Modifications to Meet or Exceed </w:t>
      </w:r>
      <w:r w:rsidR="0076264E" w:rsidRPr="00CB040C">
        <w:rPr>
          <w:b/>
        </w:rPr>
        <w:t>Design</w:t>
      </w:r>
      <w:r w:rsidRPr="00CB040C">
        <w:rPr>
          <w:b/>
        </w:rPr>
        <w:t xml:space="preserve"> Criteria</w:t>
      </w:r>
      <w:r w:rsidR="002550E6">
        <w:rPr>
          <w:b/>
        </w:rPr>
        <w:t xml:space="preserve"> – describe below</w:t>
      </w:r>
    </w:p>
    <w:p w14:paraId="31EA6818" w14:textId="77777777" w:rsidR="00CB5DF2" w:rsidRPr="00CB040C" w:rsidRDefault="00CB5DF2" w:rsidP="00CB5DF2">
      <w:pPr>
        <w:tabs>
          <w:tab w:val="left" w:pos="2970"/>
          <w:tab w:val="left" w:pos="6660"/>
        </w:tabs>
        <w:jc w:val="center"/>
        <w:rPr>
          <w:b/>
        </w:rPr>
      </w:pPr>
    </w:p>
    <w:p w14:paraId="27C8ECA2" w14:textId="77777777" w:rsidR="00CB5DF2" w:rsidRDefault="00CB5DF2" w:rsidP="00CB5DF2">
      <w:pPr>
        <w:pStyle w:val="ListParagraph"/>
        <w:tabs>
          <w:tab w:val="left" w:pos="2970"/>
          <w:tab w:val="left" w:pos="6660"/>
        </w:tabs>
        <w:spacing w:after="0"/>
      </w:pPr>
    </w:p>
    <w:p w14:paraId="5C9D6771" w14:textId="77777777" w:rsidR="0076264E" w:rsidRDefault="0076264E" w:rsidP="00CB5DF2">
      <w:pPr>
        <w:pStyle w:val="ListParagraph"/>
        <w:tabs>
          <w:tab w:val="left" w:pos="2970"/>
          <w:tab w:val="left" w:pos="6660"/>
        </w:tabs>
        <w:spacing w:after="0"/>
      </w:pPr>
    </w:p>
    <w:p w14:paraId="1D9648DF" w14:textId="77777777" w:rsidR="0076264E" w:rsidRDefault="0076264E" w:rsidP="00CB5DF2">
      <w:pPr>
        <w:pStyle w:val="ListParagraph"/>
        <w:tabs>
          <w:tab w:val="left" w:pos="2970"/>
          <w:tab w:val="left" w:pos="6660"/>
        </w:tabs>
        <w:spacing w:after="0"/>
      </w:pPr>
    </w:p>
    <w:p w14:paraId="29765F4A" w14:textId="77777777" w:rsidR="0076264E" w:rsidRDefault="0076264E" w:rsidP="00CB5DF2">
      <w:pPr>
        <w:pStyle w:val="ListParagraph"/>
        <w:tabs>
          <w:tab w:val="left" w:pos="2970"/>
          <w:tab w:val="left" w:pos="6660"/>
        </w:tabs>
        <w:spacing w:after="0"/>
      </w:pPr>
    </w:p>
    <w:p w14:paraId="3D327047" w14:textId="77777777" w:rsidR="0076264E" w:rsidRDefault="0076264E" w:rsidP="00CB5DF2">
      <w:pPr>
        <w:pStyle w:val="ListParagraph"/>
        <w:tabs>
          <w:tab w:val="left" w:pos="2970"/>
          <w:tab w:val="left" w:pos="6660"/>
        </w:tabs>
        <w:spacing w:after="0"/>
      </w:pPr>
    </w:p>
    <w:p w14:paraId="530A17D4" w14:textId="77777777" w:rsidR="0076264E" w:rsidRDefault="0076264E" w:rsidP="00CB5DF2">
      <w:pPr>
        <w:pStyle w:val="ListParagraph"/>
        <w:tabs>
          <w:tab w:val="left" w:pos="2970"/>
          <w:tab w:val="left" w:pos="6660"/>
        </w:tabs>
        <w:spacing w:after="0"/>
      </w:pPr>
    </w:p>
    <w:p w14:paraId="4540F728" w14:textId="77777777" w:rsidR="0076264E" w:rsidRDefault="0076264E" w:rsidP="00CB5DF2">
      <w:pPr>
        <w:pStyle w:val="ListParagraph"/>
        <w:tabs>
          <w:tab w:val="left" w:pos="2970"/>
          <w:tab w:val="left" w:pos="6660"/>
        </w:tabs>
        <w:spacing w:after="0"/>
      </w:pPr>
    </w:p>
    <w:p w14:paraId="68569CE2" w14:textId="77777777" w:rsidR="0076264E" w:rsidRPr="00CB040C" w:rsidRDefault="0076264E" w:rsidP="00CB5DF2">
      <w:pPr>
        <w:pStyle w:val="ListParagraph"/>
        <w:tabs>
          <w:tab w:val="left" w:pos="2970"/>
          <w:tab w:val="left" w:pos="6660"/>
        </w:tabs>
        <w:spacing w:after="0"/>
      </w:pPr>
    </w:p>
    <w:p w14:paraId="622ADB0A" w14:textId="77777777" w:rsidR="00CB5DF2" w:rsidRPr="00CB040C" w:rsidRDefault="00CB5DF2" w:rsidP="00CB5DF2">
      <w:pPr>
        <w:rPr>
          <w:b/>
        </w:rPr>
      </w:pPr>
    </w:p>
    <w:p w14:paraId="212206D2" w14:textId="77777777" w:rsidR="00CB5DF2" w:rsidRPr="00CB040C" w:rsidRDefault="00CB5DF2" w:rsidP="00CB5DF2">
      <w:pPr>
        <w:rPr>
          <w:b/>
        </w:rPr>
      </w:pPr>
    </w:p>
    <w:p w14:paraId="316C6741" w14:textId="77777777" w:rsidR="00CB5DF2" w:rsidRPr="00CB040C" w:rsidRDefault="00CB5DF2" w:rsidP="00CB5DF2">
      <w:pPr>
        <w:rPr>
          <w:b/>
        </w:rPr>
      </w:pPr>
      <w:r w:rsidRPr="00CB040C">
        <w:rPr>
          <w:b/>
        </w:rPr>
        <w:t>Test 2:</w:t>
      </w:r>
      <w:r w:rsidRPr="00CB040C">
        <w:rPr>
          <w:b/>
        </w:rPr>
        <w:tab/>
      </w:r>
      <w:r w:rsidRPr="00CB040C">
        <w:rPr>
          <w:b/>
        </w:rPr>
        <w:tab/>
      </w:r>
      <w:r w:rsidRPr="00CB040C">
        <w:rPr>
          <w:b/>
        </w:rPr>
        <w:tab/>
      </w:r>
      <w:r w:rsidRPr="00CB040C">
        <w:rPr>
          <w:b/>
        </w:rPr>
        <w:tab/>
      </w:r>
      <w:r w:rsidRPr="00CB040C">
        <w:rPr>
          <w:b/>
        </w:rPr>
        <w:tab/>
      </w:r>
      <w:r w:rsidRPr="00CB040C">
        <w:rPr>
          <w:b/>
        </w:rPr>
        <w:tab/>
      </w:r>
      <w:r w:rsidRPr="00CB040C">
        <w:rPr>
          <w:b/>
        </w:rPr>
        <w:tab/>
        <w:t xml:space="preserve">Test Administrator Initials: </w:t>
      </w:r>
      <w:r w:rsidRPr="00CB040C">
        <w:rPr>
          <w:u w:val="single"/>
        </w:rPr>
        <w:t>___________</w:t>
      </w:r>
    </w:p>
    <w:p w14:paraId="26C1EE99" w14:textId="77777777" w:rsidR="00CB5DF2" w:rsidRPr="00CB040C" w:rsidRDefault="00CB5DF2" w:rsidP="00CB5DF2">
      <w:pPr>
        <w:rPr>
          <w:b/>
        </w:rPr>
      </w:pPr>
    </w:p>
    <w:p w14:paraId="78EB3015" w14:textId="71F69F79" w:rsidR="00CB5DF2" w:rsidRPr="00CB040C" w:rsidRDefault="00CB5DF2" w:rsidP="00CB5DF2">
      <w:pPr>
        <w:rPr>
          <w:u w:val="single"/>
        </w:rPr>
      </w:pPr>
      <w:r w:rsidRPr="00CB040C">
        <w:t>Total structure cost (in millions of dollars):</w:t>
      </w:r>
      <w:r w:rsidRPr="00CB040C">
        <w:tab/>
      </w:r>
      <w:r w:rsidRPr="00CB040C">
        <w:tab/>
      </w:r>
      <w:r w:rsidRPr="00CB040C">
        <w:tab/>
        <w:t xml:space="preserve">            $</w:t>
      </w:r>
      <w:r w:rsidRPr="00CB040C">
        <w:rPr>
          <w:u w:val="single"/>
        </w:rPr>
        <w:t>__________</w:t>
      </w:r>
      <w:r w:rsidRPr="00CB040C">
        <w:tab/>
      </w:r>
      <w:r w:rsidRPr="00CB040C">
        <w:tab/>
      </w:r>
    </w:p>
    <w:p w14:paraId="71A080EC" w14:textId="77777777" w:rsidR="00CB5DF2" w:rsidRPr="00CB040C" w:rsidRDefault="00CB5DF2" w:rsidP="00CB5DF2">
      <w:r w:rsidRPr="00CB040C">
        <w:tab/>
      </w:r>
    </w:p>
    <w:p w14:paraId="357EE222" w14:textId="77777777" w:rsidR="00CB5DF2" w:rsidRPr="00CB040C" w:rsidRDefault="00CB5DF2" w:rsidP="00CB5DF2">
      <w:pPr>
        <w:rPr>
          <w:u w:val="single"/>
        </w:rPr>
      </w:pPr>
      <w:r w:rsidRPr="00CB040C">
        <w:t>Structure meets footprint requirements:</w:t>
      </w:r>
      <w:r w:rsidRPr="00CB040C">
        <w:tab/>
      </w:r>
      <w:r w:rsidRPr="00CB040C">
        <w:tab/>
      </w:r>
      <w:r w:rsidRPr="00CB040C">
        <w:tab/>
      </w:r>
      <w:r w:rsidRPr="00CB040C">
        <w:tab/>
        <w:t>yes</w:t>
      </w:r>
      <w:r w:rsidRPr="00CB040C">
        <w:tab/>
        <w:t>no</w:t>
      </w:r>
      <w:r w:rsidRPr="00CB040C">
        <w:tab/>
      </w:r>
    </w:p>
    <w:p w14:paraId="5FB60AB1" w14:textId="77777777" w:rsidR="00CB5DF2" w:rsidRPr="00CB040C" w:rsidRDefault="00CB5DF2" w:rsidP="00CB5DF2">
      <w:pPr>
        <w:rPr>
          <w:u w:val="single"/>
        </w:rPr>
      </w:pPr>
    </w:p>
    <w:p w14:paraId="65C5080F" w14:textId="77777777" w:rsidR="00CB5DF2" w:rsidRPr="00CB040C" w:rsidRDefault="00CB5DF2" w:rsidP="00CB5DF2">
      <w:pPr>
        <w:rPr>
          <w:u w:val="single"/>
        </w:rPr>
      </w:pPr>
      <w:r w:rsidRPr="00CB040C">
        <w:t>Structure meets minimum height requirements:</w:t>
      </w:r>
      <w:r w:rsidRPr="00CB040C">
        <w:tab/>
      </w:r>
      <w:r w:rsidRPr="00CB040C">
        <w:tab/>
      </w:r>
      <w:r w:rsidRPr="00CB040C">
        <w:tab/>
        <w:t>yes</w:t>
      </w:r>
      <w:r w:rsidRPr="00CB040C">
        <w:tab/>
        <w:t>no</w:t>
      </w:r>
      <w:r w:rsidRPr="00CB040C">
        <w:tab/>
      </w:r>
    </w:p>
    <w:p w14:paraId="52D30688" w14:textId="77777777" w:rsidR="00CB5DF2" w:rsidRPr="00CB040C" w:rsidRDefault="00CB5DF2" w:rsidP="00CB5DF2">
      <w:pPr>
        <w:rPr>
          <w:u w:val="single"/>
        </w:rPr>
      </w:pPr>
    </w:p>
    <w:p w14:paraId="04AE7C81" w14:textId="77777777" w:rsidR="00CB5DF2" w:rsidRPr="00CB040C" w:rsidRDefault="00CB5DF2" w:rsidP="00CB5DF2">
      <w:r w:rsidRPr="00CB040C">
        <w:t>Maximum earthquake magnitude the structure resisted:</w:t>
      </w:r>
      <w:r w:rsidRPr="00CB040C">
        <w:tab/>
      </w:r>
      <w:r w:rsidRPr="00CB040C">
        <w:tab/>
      </w:r>
      <w:r w:rsidRPr="00CB040C">
        <w:rPr>
          <w:u w:val="single"/>
        </w:rPr>
        <w:t>__________</w:t>
      </w:r>
      <w:r w:rsidRPr="00CB040C">
        <w:tab/>
      </w:r>
      <w:r w:rsidRPr="00CB040C">
        <w:tab/>
      </w:r>
    </w:p>
    <w:p w14:paraId="34EB2653" w14:textId="77777777" w:rsidR="00CB5DF2" w:rsidRPr="00CB040C" w:rsidRDefault="00CB5DF2" w:rsidP="00CB5DF2"/>
    <w:p w14:paraId="3C2A003D" w14:textId="77777777" w:rsidR="00CB5DF2" w:rsidRPr="00CB040C" w:rsidRDefault="00CB5DF2" w:rsidP="00CB5DF2">
      <w:pPr>
        <w:tabs>
          <w:tab w:val="left" w:pos="2970"/>
          <w:tab w:val="left" w:pos="6660"/>
        </w:tabs>
        <w:jc w:val="center"/>
        <w:rPr>
          <w:b/>
        </w:rPr>
      </w:pPr>
    </w:p>
    <w:p w14:paraId="325805F1" w14:textId="24C119AE" w:rsidR="00CB5DF2" w:rsidRPr="00CB040C" w:rsidRDefault="00CB5DF2" w:rsidP="00CB5DF2">
      <w:pPr>
        <w:tabs>
          <w:tab w:val="left" w:pos="2970"/>
          <w:tab w:val="left" w:pos="6660"/>
        </w:tabs>
        <w:jc w:val="center"/>
        <w:rPr>
          <w:b/>
        </w:rPr>
      </w:pPr>
      <w:r w:rsidRPr="00CB040C">
        <w:rPr>
          <w:b/>
        </w:rPr>
        <w:t xml:space="preserve">Engineering Modifications to Meet or Exceed </w:t>
      </w:r>
      <w:r w:rsidR="0076264E" w:rsidRPr="00CB040C">
        <w:rPr>
          <w:b/>
        </w:rPr>
        <w:t>Design</w:t>
      </w:r>
      <w:r w:rsidRPr="00CB040C">
        <w:rPr>
          <w:b/>
        </w:rPr>
        <w:t xml:space="preserve"> Criteria</w:t>
      </w:r>
      <w:r w:rsidR="002550E6">
        <w:rPr>
          <w:b/>
        </w:rPr>
        <w:t>– describe below</w:t>
      </w:r>
    </w:p>
    <w:p w14:paraId="75E8C9F6" w14:textId="77777777" w:rsidR="00CB5DF2" w:rsidRPr="00CB040C" w:rsidRDefault="00CB5DF2" w:rsidP="00CB5DF2">
      <w:pPr>
        <w:tabs>
          <w:tab w:val="left" w:pos="2970"/>
          <w:tab w:val="left" w:pos="6660"/>
        </w:tabs>
        <w:jc w:val="center"/>
        <w:rPr>
          <w:b/>
        </w:rPr>
      </w:pPr>
    </w:p>
    <w:p w14:paraId="60B18E5D" w14:textId="1D0E968F" w:rsidR="00CB5DF2" w:rsidRDefault="00CB5DF2" w:rsidP="00CB5DF2">
      <w:pPr>
        <w:tabs>
          <w:tab w:val="left" w:pos="1363"/>
        </w:tabs>
      </w:pPr>
    </w:p>
    <w:p w14:paraId="5DCD84C2" w14:textId="77777777" w:rsidR="0076264E" w:rsidRDefault="0076264E" w:rsidP="00CB5DF2">
      <w:pPr>
        <w:tabs>
          <w:tab w:val="left" w:pos="1363"/>
        </w:tabs>
      </w:pPr>
    </w:p>
    <w:p w14:paraId="7178B01E" w14:textId="77777777" w:rsidR="0076264E" w:rsidRDefault="0076264E" w:rsidP="00CB5DF2">
      <w:pPr>
        <w:tabs>
          <w:tab w:val="left" w:pos="1363"/>
        </w:tabs>
      </w:pPr>
    </w:p>
    <w:p w14:paraId="3E095913" w14:textId="77777777" w:rsidR="0076264E" w:rsidRDefault="0076264E" w:rsidP="00CB5DF2">
      <w:pPr>
        <w:tabs>
          <w:tab w:val="left" w:pos="1363"/>
        </w:tabs>
      </w:pPr>
    </w:p>
    <w:p w14:paraId="07AAF038" w14:textId="77777777" w:rsidR="0076264E" w:rsidRDefault="0076264E" w:rsidP="00CB5DF2">
      <w:pPr>
        <w:tabs>
          <w:tab w:val="left" w:pos="1363"/>
        </w:tabs>
      </w:pPr>
    </w:p>
    <w:p w14:paraId="43CE3E4E" w14:textId="77777777" w:rsidR="0076264E" w:rsidRDefault="0076264E" w:rsidP="00CB5DF2">
      <w:pPr>
        <w:tabs>
          <w:tab w:val="left" w:pos="1363"/>
        </w:tabs>
      </w:pPr>
    </w:p>
    <w:p w14:paraId="5A390562" w14:textId="77777777" w:rsidR="0076264E" w:rsidRDefault="0076264E" w:rsidP="00CB5DF2">
      <w:pPr>
        <w:tabs>
          <w:tab w:val="left" w:pos="1363"/>
        </w:tabs>
      </w:pPr>
    </w:p>
    <w:p w14:paraId="6A8B095D" w14:textId="77777777" w:rsidR="00390F54" w:rsidRDefault="00390F54" w:rsidP="00CB5DF2">
      <w:pPr>
        <w:tabs>
          <w:tab w:val="left" w:pos="1363"/>
        </w:tabs>
      </w:pPr>
    </w:p>
    <w:p w14:paraId="15973EBC" w14:textId="77777777" w:rsidR="007C5D36" w:rsidRDefault="007C5D36" w:rsidP="00CB5DF2">
      <w:pPr>
        <w:tabs>
          <w:tab w:val="left" w:pos="1363"/>
        </w:tabs>
      </w:pPr>
    </w:p>
    <w:p w14:paraId="16AF7236" w14:textId="77777777" w:rsidR="00CB5DF2" w:rsidRPr="00CB040C" w:rsidRDefault="00CB5DF2" w:rsidP="007C5D36">
      <w:pPr>
        <w:tabs>
          <w:tab w:val="left" w:pos="3240"/>
          <w:tab w:val="left" w:pos="5760"/>
        </w:tabs>
        <w:rPr>
          <w:b/>
        </w:rPr>
      </w:pPr>
      <w:r w:rsidRPr="00CB040C">
        <w:rPr>
          <w:b/>
        </w:rPr>
        <w:lastRenderedPageBreak/>
        <w:t>Earthquake Engineering and Design Challenge Discussion Questions</w:t>
      </w:r>
    </w:p>
    <w:p w14:paraId="63BD2EB9" w14:textId="77777777" w:rsidR="00CB5DF2" w:rsidRPr="00CB040C" w:rsidRDefault="00CB5DF2" w:rsidP="007C5D36">
      <w:pPr>
        <w:tabs>
          <w:tab w:val="left" w:pos="3240"/>
          <w:tab w:val="left" w:pos="5760"/>
        </w:tabs>
        <w:rPr>
          <w:b/>
        </w:rPr>
      </w:pPr>
    </w:p>
    <w:p w14:paraId="6BB65662" w14:textId="77777777" w:rsidR="00CB5DF2" w:rsidRPr="00CB040C" w:rsidRDefault="00CB5DF2" w:rsidP="007C5D36">
      <w:pPr>
        <w:rPr>
          <w:u w:val="single"/>
        </w:rPr>
      </w:pPr>
      <w:r w:rsidRPr="00CB040C">
        <w:rPr>
          <w:b/>
        </w:rPr>
        <w:t>Team Name:</w:t>
      </w:r>
      <w:r w:rsidRPr="00CB040C">
        <w:t xml:space="preserve"> </w:t>
      </w:r>
      <w:r w:rsidRPr="00CB040C">
        <w:softHyphen/>
      </w:r>
      <w:r w:rsidRPr="00CB040C">
        <w:softHyphen/>
      </w:r>
      <w:r w:rsidRPr="00CB040C">
        <w:softHyphen/>
      </w:r>
      <w:r w:rsidRPr="00CB040C">
        <w:softHyphen/>
      </w:r>
      <w:r w:rsidRPr="00CB040C">
        <w:softHyphen/>
      </w:r>
      <w:r w:rsidRPr="00CB040C">
        <w:softHyphen/>
      </w:r>
      <w:r w:rsidRPr="00CB040C">
        <w:rPr>
          <w:u w:val="single"/>
        </w:rPr>
        <w:t>________________________________________________________</w:t>
      </w:r>
    </w:p>
    <w:p w14:paraId="4D1CCC03" w14:textId="77777777" w:rsidR="00CB5DF2" w:rsidRPr="00CB040C" w:rsidRDefault="00CB5DF2" w:rsidP="007C5D36">
      <w:pPr>
        <w:rPr>
          <w:b/>
        </w:rPr>
      </w:pPr>
    </w:p>
    <w:p w14:paraId="69C1CCED" w14:textId="1762F8A0" w:rsidR="00CB5DF2" w:rsidRPr="00CB040C" w:rsidRDefault="00CB5DF2" w:rsidP="007C5D36">
      <w:pPr>
        <w:rPr>
          <w:u w:val="single"/>
        </w:rPr>
      </w:pPr>
      <w:r w:rsidRPr="00CB040C">
        <w:rPr>
          <w:b/>
        </w:rPr>
        <w:t>Structure(s) Name(s):</w:t>
      </w:r>
      <w:r w:rsidRPr="00CB040C">
        <w:t xml:space="preserve"> </w:t>
      </w:r>
      <w:r w:rsidRPr="00CB040C">
        <w:softHyphen/>
      </w:r>
      <w:r w:rsidRPr="00CB040C">
        <w:softHyphen/>
      </w:r>
      <w:r w:rsidRPr="00CB040C">
        <w:softHyphen/>
      </w:r>
      <w:r w:rsidRPr="00CB040C">
        <w:softHyphen/>
      </w:r>
      <w:r w:rsidRPr="00CB040C">
        <w:softHyphen/>
      </w:r>
      <w:r w:rsidRPr="00CB040C">
        <w:softHyphen/>
      </w:r>
      <w:r w:rsidRPr="00CB040C">
        <w:rPr>
          <w:u w:val="single"/>
        </w:rPr>
        <w:t>________________________________________________________</w:t>
      </w:r>
    </w:p>
    <w:p w14:paraId="4ADF852D" w14:textId="77777777" w:rsidR="00CB5DF2" w:rsidRPr="00CB040C" w:rsidRDefault="00CB5DF2" w:rsidP="00CB5DF2">
      <w:pPr>
        <w:rPr>
          <w:b/>
        </w:rPr>
      </w:pPr>
    </w:p>
    <w:p w14:paraId="7C04EA75" w14:textId="77777777" w:rsidR="00CB5DF2" w:rsidRPr="007C5D36" w:rsidRDefault="00CB5DF2" w:rsidP="00CB5DF2">
      <w:pPr>
        <w:rPr>
          <w:b/>
        </w:rPr>
      </w:pPr>
      <w:r w:rsidRPr="00CB040C">
        <w:rPr>
          <w:b/>
        </w:rPr>
        <w:t>What type of planning did your team to before you started building? How did this planning help your team successfully complete the challenge?</w:t>
      </w:r>
    </w:p>
    <w:p w14:paraId="63A385E9" w14:textId="70B2B847" w:rsidR="00CB5DF2" w:rsidRDefault="00CB5DF2" w:rsidP="00CB5DF2">
      <w:pPr>
        <w:rPr>
          <w:u w:val="single"/>
        </w:rPr>
      </w:pPr>
    </w:p>
    <w:p w14:paraId="13547674" w14:textId="77777777" w:rsidR="00E172F1" w:rsidRDefault="00E172F1" w:rsidP="00CB5DF2">
      <w:pPr>
        <w:rPr>
          <w:u w:val="single"/>
        </w:rPr>
      </w:pPr>
    </w:p>
    <w:p w14:paraId="665F31C7" w14:textId="77777777" w:rsidR="00E172F1" w:rsidRDefault="00E172F1" w:rsidP="00CB5DF2">
      <w:pPr>
        <w:rPr>
          <w:u w:val="single"/>
        </w:rPr>
      </w:pPr>
    </w:p>
    <w:p w14:paraId="6D058FD5" w14:textId="77777777" w:rsidR="00E172F1" w:rsidRDefault="00E172F1" w:rsidP="00CB5DF2">
      <w:pPr>
        <w:rPr>
          <w:u w:val="single"/>
        </w:rPr>
      </w:pPr>
    </w:p>
    <w:p w14:paraId="09441785" w14:textId="77777777" w:rsidR="00E172F1" w:rsidRDefault="00E172F1" w:rsidP="00CB5DF2">
      <w:pPr>
        <w:rPr>
          <w:u w:val="single"/>
        </w:rPr>
      </w:pPr>
    </w:p>
    <w:p w14:paraId="1446F693" w14:textId="77777777" w:rsidR="00E172F1" w:rsidRPr="007C5D36" w:rsidRDefault="00E172F1" w:rsidP="00CB5DF2">
      <w:pPr>
        <w:rPr>
          <w:u w:val="single"/>
        </w:rPr>
      </w:pPr>
    </w:p>
    <w:p w14:paraId="13551BC8" w14:textId="77777777" w:rsidR="00CB5DF2" w:rsidRPr="00CB040C" w:rsidRDefault="00CB5DF2" w:rsidP="00CB5DF2">
      <w:pPr>
        <w:rPr>
          <w:u w:val="single"/>
        </w:rPr>
      </w:pPr>
    </w:p>
    <w:p w14:paraId="43177CDB" w14:textId="77777777" w:rsidR="00CB5DF2" w:rsidRPr="00CB040C" w:rsidRDefault="00CB5DF2" w:rsidP="00CB5DF2">
      <w:pPr>
        <w:rPr>
          <w:b/>
        </w:rPr>
      </w:pPr>
      <w:r w:rsidRPr="00CB040C">
        <w:rPr>
          <w:b/>
        </w:rPr>
        <w:t>How did the weight and the relative strength of your building materials affect the height of your building?</w:t>
      </w:r>
    </w:p>
    <w:p w14:paraId="49DDD80E" w14:textId="77777777" w:rsidR="00CB5DF2" w:rsidRDefault="00CB5DF2" w:rsidP="00CB5DF2">
      <w:pPr>
        <w:rPr>
          <w:u w:val="single"/>
        </w:rPr>
      </w:pPr>
    </w:p>
    <w:p w14:paraId="2A48EBBC" w14:textId="77777777" w:rsidR="00E172F1" w:rsidRDefault="00E172F1" w:rsidP="00CB5DF2">
      <w:pPr>
        <w:rPr>
          <w:u w:val="single"/>
        </w:rPr>
      </w:pPr>
    </w:p>
    <w:p w14:paraId="2C1E3D45" w14:textId="77777777" w:rsidR="00E172F1" w:rsidRDefault="00E172F1" w:rsidP="00CB5DF2">
      <w:pPr>
        <w:rPr>
          <w:u w:val="single"/>
        </w:rPr>
      </w:pPr>
    </w:p>
    <w:p w14:paraId="1F215A35" w14:textId="77777777" w:rsidR="00E172F1" w:rsidRDefault="00E172F1" w:rsidP="00CB5DF2">
      <w:pPr>
        <w:rPr>
          <w:u w:val="single"/>
        </w:rPr>
      </w:pPr>
    </w:p>
    <w:p w14:paraId="5D8E6A6F" w14:textId="77777777" w:rsidR="00E172F1" w:rsidRDefault="00E172F1" w:rsidP="00CB5DF2">
      <w:pPr>
        <w:rPr>
          <w:u w:val="single"/>
        </w:rPr>
      </w:pPr>
    </w:p>
    <w:p w14:paraId="3B961398" w14:textId="77777777" w:rsidR="00E172F1" w:rsidRPr="00CB040C" w:rsidRDefault="00E172F1" w:rsidP="00CB5DF2">
      <w:pPr>
        <w:rPr>
          <w:u w:val="single"/>
        </w:rPr>
      </w:pPr>
    </w:p>
    <w:p w14:paraId="5EB667ED" w14:textId="77777777" w:rsidR="00CB5DF2" w:rsidRPr="00CB040C" w:rsidRDefault="00CB5DF2" w:rsidP="00CB5DF2">
      <w:pPr>
        <w:rPr>
          <w:b/>
        </w:rPr>
      </w:pPr>
    </w:p>
    <w:p w14:paraId="16BDDCF2" w14:textId="77777777" w:rsidR="00CB5DF2" w:rsidRPr="007C5D36" w:rsidRDefault="00CB5DF2" w:rsidP="00CB5DF2">
      <w:pPr>
        <w:rPr>
          <w:b/>
        </w:rPr>
      </w:pPr>
      <w:r w:rsidRPr="00CB040C">
        <w:rPr>
          <w:b/>
        </w:rPr>
        <w:t>What structural elements of your team’s structure made it earthquake resistant?</w:t>
      </w:r>
    </w:p>
    <w:p w14:paraId="6CB0F21E" w14:textId="77777777" w:rsidR="00CB5DF2" w:rsidRDefault="00CB5DF2" w:rsidP="00CB5DF2">
      <w:pPr>
        <w:rPr>
          <w:u w:val="single"/>
        </w:rPr>
      </w:pPr>
    </w:p>
    <w:p w14:paraId="013E6A96" w14:textId="77777777" w:rsidR="00E172F1" w:rsidRDefault="00E172F1" w:rsidP="00CB5DF2">
      <w:pPr>
        <w:rPr>
          <w:u w:val="single"/>
        </w:rPr>
      </w:pPr>
    </w:p>
    <w:p w14:paraId="528B9C69" w14:textId="77777777" w:rsidR="00E172F1" w:rsidRDefault="00E172F1" w:rsidP="00CB5DF2">
      <w:pPr>
        <w:rPr>
          <w:u w:val="single"/>
        </w:rPr>
      </w:pPr>
    </w:p>
    <w:p w14:paraId="50FC5085" w14:textId="77777777" w:rsidR="00E172F1" w:rsidRDefault="00E172F1" w:rsidP="00CB5DF2">
      <w:pPr>
        <w:rPr>
          <w:u w:val="single"/>
        </w:rPr>
      </w:pPr>
    </w:p>
    <w:p w14:paraId="7AA9E497" w14:textId="77777777" w:rsidR="00E172F1" w:rsidRDefault="00E172F1" w:rsidP="00CB5DF2">
      <w:pPr>
        <w:rPr>
          <w:u w:val="single"/>
        </w:rPr>
      </w:pPr>
    </w:p>
    <w:p w14:paraId="62B372BC" w14:textId="77777777" w:rsidR="00E172F1" w:rsidRPr="00CB040C" w:rsidRDefault="00E172F1" w:rsidP="00CB5DF2">
      <w:pPr>
        <w:rPr>
          <w:u w:val="single"/>
        </w:rPr>
      </w:pPr>
    </w:p>
    <w:p w14:paraId="5B454E6D" w14:textId="77777777" w:rsidR="00CB5DF2" w:rsidRPr="00CB040C" w:rsidRDefault="00CB5DF2" w:rsidP="00CB5DF2">
      <w:pPr>
        <w:rPr>
          <w:b/>
        </w:rPr>
      </w:pPr>
    </w:p>
    <w:p w14:paraId="0CDE8A3C" w14:textId="77777777" w:rsidR="00CB5DF2" w:rsidRPr="00CB040C" w:rsidRDefault="00CB5DF2" w:rsidP="00CB5DF2">
      <w:pPr>
        <w:rPr>
          <w:b/>
        </w:rPr>
      </w:pPr>
      <w:r w:rsidRPr="00CB040C">
        <w:rPr>
          <w:b/>
        </w:rPr>
        <w:t>What was your team’s strategy to keep the cost of your structure as low as possible?</w:t>
      </w:r>
    </w:p>
    <w:p w14:paraId="09397AD1" w14:textId="77777777" w:rsidR="00CB5DF2" w:rsidRDefault="00CB5DF2" w:rsidP="00CB5DF2">
      <w:pPr>
        <w:rPr>
          <w:u w:val="single"/>
        </w:rPr>
      </w:pPr>
    </w:p>
    <w:p w14:paraId="18D1B60B" w14:textId="77777777" w:rsidR="00E172F1" w:rsidRDefault="00E172F1" w:rsidP="00CB5DF2">
      <w:pPr>
        <w:rPr>
          <w:u w:val="single"/>
        </w:rPr>
      </w:pPr>
    </w:p>
    <w:p w14:paraId="22463DCB" w14:textId="77777777" w:rsidR="00E172F1" w:rsidRDefault="00E172F1" w:rsidP="00CB5DF2">
      <w:pPr>
        <w:rPr>
          <w:u w:val="single"/>
        </w:rPr>
      </w:pPr>
    </w:p>
    <w:p w14:paraId="7BBD61EB" w14:textId="77777777" w:rsidR="00E172F1" w:rsidRDefault="00E172F1" w:rsidP="00CB5DF2">
      <w:pPr>
        <w:rPr>
          <w:u w:val="single"/>
        </w:rPr>
      </w:pPr>
    </w:p>
    <w:p w14:paraId="2B627806" w14:textId="77777777" w:rsidR="00E172F1" w:rsidRDefault="00E172F1" w:rsidP="00CB5DF2">
      <w:pPr>
        <w:rPr>
          <w:u w:val="single"/>
        </w:rPr>
      </w:pPr>
    </w:p>
    <w:p w14:paraId="19522DB1" w14:textId="77777777" w:rsidR="00E172F1" w:rsidRPr="00CB040C" w:rsidRDefault="00E172F1" w:rsidP="00CB5DF2">
      <w:pPr>
        <w:rPr>
          <w:u w:val="single"/>
        </w:rPr>
      </w:pPr>
    </w:p>
    <w:p w14:paraId="7D2963C3" w14:textId="77777777" w:rsidR="00CB5DF2" w:rsidRPr="00CB040C" w:rsidRDefault="00CB5DF2" w:rsidP="00CB5DF2">
      <w:pPr>
        <w:rPr>
          <w:u w:val="single"/>
        </w:rPr>
      </w:pPr>
    </w:p>
    <w:p w14:paraId="37E526C0" w14:textId="77777777" w:rsidR="00CB5DF2" w:rsidRPr="00CB040C" w:rsidRDefault="00CB5DF2" w:rsidP="00CB5DF2">
      <w:pPr>
        <w:rPr>
          <w:b/>
        </w:rPr>
      </w:pPr>
      <w:r w:rsidRPr="00CB040C">
        <w:rPr>
          <w:b/>
        </w:rPr>
        <w:t>What strategies did your team use to work together to complete the challenge?</w:t>
      </w:r>
    </w:p>
    <w:p w14:paraId="312A0AC9" w14:textId="77777777" w:rsidR="00CB5DF2" w:rsidRDefault="00CB5DF2" w:rsidP="00567578">
      <w:pPr>
        <w:widowControl w:val="0"/>
        <w:tabs>
          <w:tab w:val="left" w:pos="220"/>
          <w:tab w:val="left" w:pos="720"/>
        </w:tabs>
        <w:autoSpaceDE w:val="0"/>
        <w:autoSpaceDN w:val="0"/>
        <w:adjustRightInd w:val="0"/>
        <w:ind w:left="216" w:hanging="216"/>
        <w:rPr>
          <w:u w:val="single"/>
        </w:rPr>
      </w:pPr>
    </w:p>
    <w:p w14:paraId="00AFA2E4" w14:textId="77777777" w:rsidR="00E172F1" w:rsidRDefault="00E172F1" w:rsidP="00567578">
      <w:pPr>
        <w:widowControl w:val="0"/>
        <w:tabs>
          <w:tab w:val="left" w:pos="220"/>
          <w:tab w:val="left" w:pos="720"/>
        </w:tabs>
        <w:autoSpaceDE w:val="0"/>
        <w:autoSpaceDN w:val="0"/>
        <w:adjustRightInd w:val="0"/>
        <w:ind w:left="216" w:hanging="216"/>
        <w:rPr>
          <w:u w:val="single"/>
        </w:rPr>
      </w:pPr>
    </w:p>
    <w:p w14:paraId="6D08B228" w14:textId="77777777" w:rsidR="00E172F1" w:rsidRDefault="00E172F1" w:rsidP="00567578">
      <w:pPr>
        <w:widowControl w:val="0"/>
        <w:tabs>
          <w:tab w:val="left" w:pos="220"/>
          <w:tab w:val="left" w:pos="720"/>
        </w:tabs>
        <w:autoSpaceDE w:val="0"/>
        <w:autoSpaceDN w:val="0"/>
        <w:adjustRightInd w:val="0"/>
        <w:ind w:left="216" w:hanging="216"/>
        <w:rPr>
          <w:u w:val="single"/>
        </w:rPr>
      </w:pPr>
    </w:p>
    <w:p w14:paraId="7D20DE71" w14:textId="4947DFFC" w:rsidR="00490569" w:rsidRPr="00567578" w:rsidRDefault="00490569" w:rsidP="00FF62BE">
      <w:pPr>
        <w:widowControl w:val="0"/>
        <w:tabs>
          <w:tab w:val="left" w:pos="220"/>
          <w:tab w:val="left" w:pos="720"/>
        </w:tabs>
        <w:autoSpaceDE w:val="0"/>
        <w:autoSpaceDN w:val="0"/>
        <w:adjustRightInd w:val="0"/>
        <w:rPr>
          <w:rFonts w:cs="Helvetica Neue"/>
        </w:rPr>
      </w:pPr>
    </w:p>
    <w:sectPr w:rsidR="00490569" w:rsidRPr="00567578" w:rsidSect="00795B3D">
      <w:type w:val="continuous"/>
      <w:pgSz w:w="12240" w:h="15840"/>
      <w:pgMar w:top="936" w:right="1152" w:bottom="936"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EB3C6" w14:textId="77777777" w:rsidR="00FC0240" w:rsidRDefault="00FC0240" w:rsidP="00390F54">
      <w:r>
        <w:separator/>
      </w:r>
    </w:p>
  </w:endnote>
  <w:endnote w:type="continuationSeparator" w:id="0">
    <w:p w14:paraId="600BEEAC" w14:textId="77777777" w:rsidR="00FC0240" w:rsidRDefault="00FC0240" w:rsidP="00390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10022FF" w:usb1="C000E47F" w:usb2="00000029" w:usb3="00000000" w:csb0="000001D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1E086" w14:textId="77777777" w:rsidR="00FC0240" w:rsidRDefault="00FC0240" w:rsidP="00390F54">
      <w:r>
        <w:separator/>
      </w:r>
    </w:p>
  </w:footnote>
  <w:footnote w:type="continuationSeparator" w:id="0">
    <w:p w14:paraId="10FB63C4" w14:textId="77777777" w:rsidR="00FC0240" w:rsidRDefault="00FC0240" w:rsidP="00390F5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2D4916"/>
    <w:multiLevelType w:val="hybridMultilevel"/>
    <w:tmpl w:val="0598E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EF1714"/>
    <w:multiLevelType w:val="hybridMultilevel"/>
    <w:tmpl w:val="A114061C"/>
    <w:lvl w:ilvl="0" w:tplc="9D4CE1E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0A019B"/>
    <w:multiLevelType w:val="hybridMultilevel"/>
    <w:tmpl w:val="6F00CD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A075D0"/>
    <w:multiLevelType w:val="hybridMultilevel"/>
    <w:tmpl w:val="F10AB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8C2003"/>
    <w:multiLevelType w:val="hybridMultilevel"/>
    <w:tmpl w:val="AA3E9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F5260B"/>
    <w:multiLevelType w:val="hybridMultilevel"/>
    <w:tmpl w:val="52D4F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FE1946"/>
    <w:multiLevelType w:val="hybridMultilevel"/>
    <w:tmpl w:val="79BA6A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ED6815"/>
    <w:multiLevelType w:val="hybridMultilevel"/>
    <w:tmpl w:val="5F722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946539"/>
    <w:multiLevelType w:val="hybridMultilevel"/>
    <w:tmpl w:val="1E946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431E78"/>
    <w:multiLevelType w:val="hybridMultilevel"/>
    <w:tmpl w:val="461AC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041A36"/>
    <w:multiLevelType w:val="hybridMultilevel"/>
    <w:tmpl w:val="7D803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A47599"/>
    <w:multiLevelType w:val="hybridMultilevel"/>
    <w:tmpl w:val="DD467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B87C9D"/>
    <w:multiLevelType w:val="hybridMultilevel"/>
    <w:tmpl w:val="B4F0E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333BB2"/>
    <w:multiLevelType w:val="hybridMultilevel"/>
    <w:tmpl w:val="AA7A96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2CB63F2"/>
    <w:multiLevelType w:val="hybridMultilevel"/>
    <w:tmpl w:val="169CD6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32C4DBB"/>
    <w:multiLevelType w:val="hybridMultilevel"/>
    <w:tmpl w:val="A73AD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A13EF1"/>
    <w:multiLevelType w:val="hybridMultilevel"/>
    <w:tmpl w:val="A5BC9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A6536D"/>
    <w:multiLevelType w:val="hybridMultilevel"/>
    <w:tmpl w:val="691022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A8D7ECE"/>
    <w:multiLevelType w:val="hybridMultilevel"/>
    <w:tmpl w:val="DD467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B97A9C"/>
    <w:multiLevelType w:val="hybridMultilevel"/>
    <w:tmpl w:val="0472F0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C6011B"/>
    <w:multiLevelType w:val="hybridMultilevel"/>
    <w:tmpl w:val="0BC627B4"/>
    <w:lvl w:ilvl="0" w:tplc="6C4031FC">
      <w:start w:val="1"/>
      <w:numFmt w:val="decimal"/>
      <w:lvlText w:val="%1."/>
      <w:lvlJc w:val="left"/>
      <w:pPr>
        <w:tabs>
          <w:tab w:val="num" w:pos="720"/>
        </w:tabs>
        <w:ind w:left="720" w:hanging="360"/>
      </w:pPr>
    </w:lvl>
    <w:lvl w:ilvl="1" w:tplc="E4E47CD2" w:tentative="1">
      <w:start w:val="1"/>
      <w:numFmt w:val="decimal"/>
      <w:lvlText w:val="%2."/>
      <w:lvlJc w:val="left"/>
      <w:pPr>
        <w:tabs>
          <w:tab w:val="num" w:pos="1440"/>
        </w:tabs>
        <w:ind w:left="1440" w:hanging="360"/>
      </w:pPr>
    </w:lvl>
    <w:lvl w:ilvl="2" w:tplc="1D907B8E" w:tentative="1">
      <w:start w:val="1"/>
      <w:numFmt w:val="decimal"/>
      <w:lvlText w:val="%3."/>
      <w:lvlJc w:val="left"/>
      <w:pPr>
        <w:tabs>
          <w:tab w:val="num" w:pos="2160"/>
        </w:tabs>
        <w:ind w:left="2160" w:hanging="360"/>
      </w:pPr>
    </w:lvl>
    <w:lvl w:ilvl="3" w:tplc="86D8A5F8" w:tentative="1">
      <w:start w:val="1"/>
      <w:numFmt w:val="decimal"/>
      <w:lvlText w:val="%4."/>
      <w:lvlJc w:val="left"/>
      <w:pPr>
        <w:tabs>
          <w:tab w:val="num" w:pos="2880"/>
        </w:tabs>
        <w:ind w:left="2880" w:hanging="360"/>
      </w:pPr>
    </w:lvl>
    <w:lvl w:ilvl="4" w:tplc="BBE49C96" w:tentative="1">
      <w:start w:val="1"/>
      <w:numFmt w:val="decimal"/>
      <w:lvlText w:val="%5."/>
      <w:lvlJc w:val="left"/>
      <w:pPr>
        <w:tabs>
          <w:tab w:val="num" w:pos="3600"/>
        </w:tabs>
        <w:ind w:left="3600" w:hanging="360"/>
      </w:pPr>
    </w:lvl>
    <w:lvl w:ilvl="5" w:tplc="93DAAA64" w:tentative="1">
      <w:start w:val="1"/>
      <w:numFmt w:val="decimal"/>
      <w:lvlText w:val="%6."/>
      <w:lvlJc w:val="left"/>
      <w:pPr>
        <w:tabs>
          <w:tab w:val="num" w:pos="4320"/>
        </w:tabs>
        <w:ind w:left="4320" w:hanging="360"/>
      </w:pPr>
    </w:lvl>
    <w:lvl w:ilvl="6" w:tplc="3CA4BD46" w:tentative="1">
      <w:start w:val="1"/>
      <w:numFmt w:val="decimal"/>
      <w:lvlText w:val="%7."/>
      <w:lvlJc w:val="left"/>
      <w:pPr>
        <w:tabs>
          <w:tab w:val="num" w:pos="5040"/>
        </w:tabs>
        <w:ind w:left="5040" w:hanging="360"/>
      </w:pPr>
    </w:lvl>
    <w:lvl w:ilvl="7" w:tplc="D7126E0A" w:tentative="1">
      <w:start w:val="1"/>
      <w:numFmt w:val="decimal"/>
      <w:lvlText w:val="%8."/>
      <w:lvlJc w:val="left"/>
      <w:pPr>
        <w:tabs>
          <w:tab w:val="num" w:pos="5760"/>
        </w:tabs>
        <w:ind w:left="5760" w:hanging="360"/>
      </w:pPr>
    </w:lvl>
    <w:lvl w:ilvl="8" w:tplc="F72019BA" w:tentative="1">
      <w:start w:val="1"/>
      <w:numFmt w:val="decimal"/>
      <w:lvlText w:val="%9."/>
      <w:lvlJc w:val="left"/>
      <w:pPr>
        <w:tabs>
          <w:tab w:val="num" w:pos="6480"/>
        </w:tabs>
        <w:ind w:left="6480" w:hanging="360"/>
      </w:pPr>
    </w:lvl>
  </w:abstractNum>
  <w:abstractNum w:abstractNumId="22">
    <w:nsid w:val="778B5E22"/>
    <w:multiLevelType w:val="hybridMultilevel"/>
    <w:tmpl w:val="642EB1B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B328D6"/>
    <w:multiLevelType w:val="hybridMultilevel"/>
    <w:tmpl w:val="CAF6D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
  </w:num>
  <w:num w:numId="3">
    <w:abstractNumId w:val="2"/>
  </w:num>
  <w:num w:numId="4">
    <w:abstractNumId w:val="16"/>
  </w:num>
  <w:num w:numId="5">
    <w:abstractNumId w:val="14"/>
  </w:num>
  <w:num w:numId="6">
    <w:abstractNumId w:val="17"/>
  </w:num>
  <w:num w:numId="7">
    <w:abstractNumId w:val="20"/>
  </w:num>
  <w:num w:numId="8">
    <w:abstractNumId w:val="10"/>
  </w:num>
  <w:num w:numId="9">
    <w:abstractNumId w:val="5"/>
  </w:num>
  <w:num w:numId="10">
    <w:abstractNumId w:val="3"/>
  </w:num>
  <w:num w:numId="11">
    <w:abstractNumId w:val="23"/>
  </w:num>
  <w:num w:numId="12">
    <w:abstractNumId w:val="8"/>
  </w:num>
  <w:num w:numId="13">
    <w:abstractNumId w:val="22"/>
  </w:num>
  <w:num w:numId="14">
    <w:abstractNumId w:val="7"/>
  </w:num>
  <w:num w:numId="15">
    <w:abstractNumId w:val="15"/>
  </w:num>
  <w:num w:numId="16">
    <w:abstractNumId w:val="4"/>
  </w:num>
  <w:num w:numId="17">
    <w:abstractNumId w:val="13"/>
  </w:num>
  <w:num w:numId="18">
    <w:abstractNumId w:val="0"/>
  </w:num>
  <w:num w:numId="19">
    <w:abstractNumId w:val="9"/>
  </w:num>
  <w:num w:numId="20">
    <w:abstractNumId w:val="12"/>
  </w:num>
  <w:num w:numId="21">
    <w:abstractNumId w:val="19"/>
  </w:num>
  <w:num w:numId="22">
    <w:abstractNumId w:val="11"/>
  </w:num>
  <w:num w:numId="23">
    <w:abstractNumId w:val="18"/>
  </w:num>
  <w:num w:numId="24">
    <w:abstractNumId w:val="6"/>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tt-Cronn, Adriene G">
    <w15:presenceInfo w15:providerId="AD" w15:userId="S-1-5-21-828376571-1197701538-1844936127-300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588"/>
    <w:rsid w:val="000444E1"/>
    <w:rsid w:val="00070C1D"/>
    <w:rsid w:val="00077A02"/>
    <w:rsid w:val="000B7202"/>
    <w:rsid w:val="000E0A8E"/>
    <w:rsid w:val="000E414D"/>
    <w:rsid w:val="0013042A"/>
    <w:rsid w:val="001E51A3"/>
    <w:rsid w:val="001E5B8B"/>
    <w:rsid w:val="00201B5C"/>
    <w:rsid w:val="00202C74"/>
    <w:rsid w:val="0022746C"/>
    <w:rsid w:val="002550E6"/>
    <w:rsid w:val="002553BE"/>
    <w:rsid w:val="00263D41"/>
    <w:rsid w:val="002B12AF"/>
    <w:rsid w:val="002E4EFA"/>
    <w:rsid w:val="00304B49"/>
    <w:rsid w:val="0037500C"/>
    <w:rsid w:val="0039066E"/>
    <w:rsid w:val="00390F54"/>
    <w:rsid w:val="003D223E"/>
    <w:rsid w:val="00420611"/>
    <w:rsid w:val="00467D58"/>
    <w:rsid w:val="00490569"/>
    <w:rsid w:val="00523219"/>
    <w:rsid w:val="00553C10"/>
    <w:rsid w:val="00567578"/>
    <w:rsid w:val="005A2588"/>
    <w:rsid w:val="006017F8"/>
    <w:rsid w:val="006B23B2"/>
    <w:rsid w:val="007205E1"/>
    <w:rsid w:val="00741CC4"/>
    <w:rsid w:val="0076264E"/>
    <w:rsid w:val="00794296"/>
    <w:rsid w:val="00795B3D"/>
    <w:rsid w:val="007B5D53"/>
    <w:rsid w:val="007C5D36"/>
    <w:rsid w:val="008730FE"/>
    <w:rsid w:val="00972B9A"/>
    <w:rsid w:val="009907E8"/>
    <w:rsid w:val="009C7D70"/>
    <w:rsid w:val="009D191B"/>
    <w:rsid w:val="009D7D6F"/>
    <w:rsid w:val="009F4203"/>
    <w:rsid w:val="00A902AA"/>
    <w:rsid w:val="00AC1E20"/>
    <w:rsid w:val="00AE5A34"/>
    <w:rsid w:val="00B101F6"/>
    <w:rsid w:val="00B12F26"/>
    <w:rsid w:val="00B26077"/>
    <w:rsid w:val="00B50021"/>
    <w:rsid w:val="00C60C4B"/>
    <w:rsid w:val="00CB040C"/>
    <w:rsid w:val="00CB5DF2"/>
    <w:rsid w:val="00CE7E02"/>
    <w:rsid w:val="00CF2632"/>
    <w:rsid w:val="00D01E9B"/>
    <w:rsid w:val="00D319D5"/>
    <w:rsid w:val="00D52463"/>
    <w:rsid w:val="00DB20E4"/>
    <w:rsid w:val="00E05C8B"/>
    <w:rsid w:val="00E12EE8"/>
    <w:rsid w:val="00E172F1"/>
    <w:rsid w:val="00E4255E"/>
    <w:rsid w:val="00E633DC"/>
    <w:rsid w:val="00E858BA"/>
    <w:rsid w:val="00E91D4E"/>
    <w:rsid w:val="00E91F98"/>
    <w:rsid w:val="00ED6579"/>
    <w:rsid w:val="00F41A68"/>
    <w:rsid w:val="00F45EB8"/>
    <w:rsid w:val="00F50E2F"/>
    <w:rsid w:val="00F617A3"/>
    <w:rsid w:val="00F94166"/>
    <w:rsid w:val="00FA0197"/>
    <w:rsid w:val="00FC0240"/>
    <w:rsid w:val="00FD60D5"/>
    <w:rsid w:val="00FF6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F275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44E1"/>
    <w:pPr>
      <w:spacing w:after="200"/>
      <w:ind w:left="720"/>
      <w:contextualSpacing/>
    </w:pPr>
  </w:style>
  <w:style w:type="character" w:styleId="CommentReference">
    <w:name w:val="annotation reference"/>
    <w:basedOn w:val="DefaultParagraphFont"/>
    <w:uiPriority w:val="99"/>
    <w:semiHidden/>
    <w:unhideWhenUsed/>
    <w:rsid w:val="00F50E2F"/>
    <w:rPr>
      <w:sz w:val="16"/>
      <w:szCs w:val="16"/>
    </w:rPr>
  </w:style>
  <w:style w:type="paragraph" w:styleId="CommentText">
    <w:name w:val="annotation text"/>
    <w:basedOn w:val="Normal"/>
    <w:link w:val="CommentTextChar"/>
    <w:uiPriority w:val="99"/>
    <w:semiHidden/>
    <w:unhideWhenUsed/>
    <w:rsid w:val="00F50E2F"/>
    <w:rPr>
      <w:sz w:val="20"/>
      <w:szCs w:val="20"/>
    </w:rPr>
  </w:style>
  <w:style w:type="character" w:customStyle="1" w:styleId="CommentTextChar">
    <w:name w:val="Comment Text Char"/>
    <w:basedOn w:val="DefaultParagraphFont"/>
    <w:link w:val="CommentText"/>
    <w:uiPriority w:val="99"/>
    <w:semiHidden/>
    <w:rsid w:val="00F50E2F"/>
    <w:rPr>
      <w:sz w:val="20"/>
      <w:szCs w:val="20"/>
    </w:rPr>
  </w:style>
  <w:style w:type="paragraph" w:styleId="CommentSubject">
    <w:name w:val="annotation subject"/>
    <w:basedOn w:val="CommentText"/>
    <w:next w:val="CommentText"/>
    <w:link w:val="CommentSubjectChar"/>
    <w:uiPriority w:val="99"/>
    <w:semiHidden/>
    <w:unhideWhenUsed/>
    <w:rsid w:val="00F50E2F"/>
    <w:rPr>
      <w:b/>
      <w:bCs/>
    </w:rPr>
  </w:style>
  <w:style w:type="character" w:customStyle="1" w:styleId="CommentSubjectChar">
    <w:name w:val="Comment Subject Char"/>
    <w:basedOn w:val="CommentTextChar"/>
    <w:link w:val="CommentSubject"/>
    <w:uiPriority w:val="99"/>
    <w:semiHidden/>
    <w:rsid w:val="00F50E2F"/>
    <w:rPr>
      <w:b/>
      <w:bCs/>
      <w:sz w:val="20"/>
      <w:szCs w:val="20"/>
    </w:rPr>
  </w:style>
  <w:style w:type="paragraph" w:styleId="BalloonText">
    <w:name w:val="Balloon Text"/>
    <w:basedOn w:val="Normal"/>
    <w:link w:val="BalloonTextChar"/>
    <w:uiPriority w:val="99"/>
    <w:semiHidden/>
    <w:unhideWhenUsed/>
    <w:rsid w:val="00F50E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E2F"/>
    <w:rPr>
      <w:rFonts w:ascii="Segoe UI" w:hAnsi="Segoe UI" w:cs="Segoe UI"/>
      <w:sz w:val="18"/>
      <w:szCs w:val="18"/>
    </w:rPr>
  </w:style>
  <w:style w:type="paragraph" w:styleId="Revision">
    <w:name w:val="Revision"/>
    <w:hidden/>
    <w:uiPriority w:val="99"/>
    <w:semiHidden/>
    <w:rsid w:val="00FA0197"/>
  </w:style>
  <w:style w:type="character" w:styleId="Hyperlink">
    <w:name w:val="Hyperlink"/>
    <w:basedOn w:val="DefaultParagraphFont"/>
    <w:uiPriority w:val="99"/>
    <w:unhideWhenUsed/>
    <w:rsid w:val="003D223E"/>
    <w:rPr>
      <w:color w:val="0563C1" w:themeColor="hyperlink"/>
      <w:u w:val="single"/>
    </w:rPr>
  </w:style>
  <w:style w:type="character" w:styleId="FollowedHyperlink">
    <w:name w:val="FollowedHyperlink"/>
    <w:basedOn w:val="DefaultParagraphFont"/>
    <w:uiPriority w:val="99"/>
    <w:semiHidden/>
    <w:unhideWhenUsed/>
    <w:rsid w:val="00FF62BE"/>
    <w:rPr>
      <w:color w:val="954F72" w:themeColor="followedHyperlink"/>
      <w:u w:val="single"/>
    </w:rPr>
  </w:style>
  <w:style w:type="paragraph" w:styleId="Header">
    <w:name w:val="header"/>
    <w:basedOn w:val="Normal"/>
    <w:link w:val="HeaderChar"/>
    <w:uiPriority w:val="99"/>
    <w:unhideWhenUsed/>
    <w:rsid w:val="00390F54"/>
    <w:pPr>
      <w:tabs>
        <w:tab w:val="center" w:pos="4680"/>
        <w:tab w:val="right" w:pos="9360"/>
      </w:tabs>
    </w:pPr>
  </w:style>
  <w:style w:type="character" w:customStyle="1" w:styleId="HeaderChar">
    <w:name w:val="Header Char"/>
    <w:basedOn w:val="DefaultParagraphFont"/>
    <w:link w:val="Header"/>
    <w:uiPriority w:val="99"/>
    <w:rsid w:val="00390F54"/>
  </w:style>
  <w:style w:type="paragraph" w:styleId="Footer">
    <w:name w:val="footer"/>
    <w:basedOn w:val="Normal"/>
    <w:link w:val="FooterChar"/>
    <w:uiPriority w:val="99"/>
    <w:unhideWhenUsed/>
    <w:rsid w:val="00390F54"/>
    <w:pPr>
      <w:tabs>
        <w:tab w:val="center" w:pos="4680"/>
        <w:tab w:val="right" w:pos="9360"/>
      </w:tabs>
    </w:pPr>
  </w:style>
  <w:style w:type="character" w:customStyle="1" w:styleId="FooterChar">
    <w:name w:val="Footer Char"/>
    <w:basedOn w:val="DefaultParagraphFont"/>
    <w:link w:val="Footer"/>
    <w:uiPriority w:val="99"/>
    <w:rsid w:val="00390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122006">
      <w:bodyDiv w:val="1"/>
      <w:marLeft w:val="0"/>
      <w:marRight w:val="0"/>
      <w:marTop w:val="0"/>
      <w:marBottom w:val="0"/>
      <w:divBdr>
        <w:top w:val="none" w:sz="0" w:space="0" w:color="auto"/>
        <w:left w:val="none" w:sz="0" w:space="0" w:color="auto"/>
        <w:bottom w:val="none" w:sz="0" w:space="0" w:color="auto"/>
        <w:right w:val="none" w:sz="0" w:space="0" w:color="auto"/>
      </w:divBdr>
      <w:divsChild>
        <w:div w:id="1144929496">
          <w:marLeft w:val="547"/>
          <w:marRight w:val="0"/>
          <w:marTop w:val="0"/>
          <w:marBottom w:val="0"/>
          <w:divBdr>
            <w:top w:val="none" w:sz="0" w:space="0" w:color="auto"/>
            <w:left w:val="none" w:sz="0" w:space="0" w:color="auto"/>
            <w:bottom w:val="none" w:sz="0" w:space="0" w:color="auto"/>
            <w:right w:val="none" w:sz="0" w:space="0" w:color="auto"/>
          </w:divBdr>
        </w:div>
        <w:div w:id="2002851896">
          <w:marLeft w:val="547"/>
          <w:marRight w:val="0"/>
          <w:marTop w:val="0"/>
          <w:marBottom w:val="0"/>
          <w:divBdr>
            <w:top w:val="none" w:sz="0" w:space="0" w:color="auto"/>
            <w:left w:val="none" w:sz="0" w:space="0" w:color="auto"/>
            <w:bottom w:val="none" w:sz="0" w:space="0" w:color="auto"/>
            <w:right w:val="none" w:sz="0" w:space="0" w:color="auto"/>
          </w:divBdr>
        </w:div>
        <w:div w:id="734012849">
          <w:marLeft w:val="547"/>
          <w:marRight w:val="0"/>
          <w:marTop w:val="0"/>
          <w:marBottom w:val="0"/>
          <w:divBdr>
            <w:top w:val="none" w:sz="0" w:space="0" w:color="auto"/>
            <w:left w:val="none" w:sz="0" w:space="0" w:color="auto"/>
            <w:bottom w:val="none" w:sz="0" w:space="0" w:color="auto"/>
            <w:right w:val="none" w:sz="0" w:space="0" w:color="auto"/>
          </w:divBdr>
        </w:div>
        <w:div w:id="327290788">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nees.org/resources/2938" TargetMode="Externa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E50CACB-138C-774B-8B62-F628F9865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2110</Words>
  <Characters>12029</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14111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Solis-Ruiz, Jose Manuel</dc:creator>
  <cp:keywords/>
  <dc:description/>
  <cp:lastModifiedBy>Solis-Ruiz, Jose Manuel</cp:lastModifiedBy>
  <cp:revision>2</cp:revision>
  <dcterms:created xsi:type="dcterms:W3CDTF">2016-08-09T18:04:00Z</dcterms:created>
  <dcterms:modified xsi:type="dcterms:W3CDTF">2016-08-09T18:04:00Z</dcterms:modified>
</cp:coreProperties>
</file>